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7E07A" w14:textId="281F8BFF" w:rsidR="00A20EA2" w:rsidRDefault="00C1767B" w:rsidP="00B3560D">
      <w:bookmarkStart w:id="0" w:name="_Toc373506762"/>
      <w:bookmarkStart w:id="1" w:name="_Toc373506769"/>
      <w:ins w:id="2" w:author="Autor">
        <w:r>
          <w:rPr>
            <w:noProof/>
            <w:lang w:eastAsia="sk-SK"/>
          </w:rPr>
          <w:drawing>
            <wp:anchor distT="0" distB="0" distL="114300" distR="114300" simplePos="0" relativeHeight="251659264" behindDoc="1" locked="0" layoutInCell="1" allowOverlap="1" wp14:anchorId="5D4A8A4E" wp14:editId="0FA8B5EB">
              <wp:simplePos x="0" y="0"/>
              <wp:positionH relativeFrom="page">
                <wp:posOffset>3747084</wp:posOffset>
              </wp:positionH>
              <wp:positionV relativeFrom="paragraph">
                <wp:posOffset>145669</wp:posOffset>
              </wp:positionV>
              <wp:extent cx="3006440" cy="690245"/>
              <wp:effectExtent l="0" t="0" r="381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irri farebne s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06440" cy="690245"/>
                      </a:xfrm>
                      <a:prstGeom prst="rect">
                        <a:avLst/>
                      </a:prstGeom>
                    </pic:spPr>
                  </pic:pic>
                </a:graphicData>
              </a:graphic>
              <wp14:sizeRelH relativeFrom="margin">
                <wp14:pctWidth>0</wp14:pctWidth>
              </wp14:sizeRelH>
              <wp14:sizeRelV relativeFrom="margin">
                <wp14:pctHeight>0</wp14:pctHeight>
              </wp14:sizeRelV>
            </wp:anchor>
          </w:drawing>
        </w:r>
      </w:ins>
      <w:r w:rsidR="005A2D33">
        <w:rPr>
          <w:noProof/>
          <w:lang w:eastAsia="sk-SK"/>
        </w:rPr>
        <w:drawing>
          <wp:anchor distT="0" distB="0" distL="114300" distR="114300" simplePos="0" relativeHeight="251655680" behindDoc="1" locked="0" layoutInCell="1" allowOverlap="1" wp14:anchorId="247F1251" wp14:editId="2501A5FB">
            <wp:simplePos x="0" y="0"/>
            <wp:positionH relativeFrom="column">
              <wp:posOffset>71755</wp:posOffset>
            </wp:positionH>
            <wp:positionV relativeFrom="paragraph">
              <wp:posOffset>3810</wp:posOffset>
            </wp:positionV>
            <wp:extent cx="1435100" cy="1070610"/>
            <wp:effectExtent l="0" t="0" r="0" b="0"/>
            <wp:wrapTight wrapText="bothSides">
              <wp:wrapPolygon edited="0">
                <wp:start x="0" y="0"/>
                <wp:lineTo x="0" y="21139"/>
                <wp:lineTo x="21218" y="21139"/>
                <wp:lineTo x="2121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5100" cy="1070610"/>
                    </a:xfrm>
                    <a:prstGeom prst="rect">
                      <a:avLst/>
                    </a:prstGeom>
                  </pic:spPr>
                </pic:pic>
              </a:graphicData>
            </a:graphic>
            <wp14:sizeRelH relativeFrom="page">
              <wp14:pctWidth>0</wp14:pctWidth>
            </wp14:sizeRelH>
            <wp14:sizeRelV relativeFrom="page">
              <wp14:pctHeight>0</wp14:pctHeight>
            </wp14:sizeRelV>
          </wp:anchor>
        </w:drawing>
      </w:r>
      <w:r w:rsidR="00B3560D">
        <w:t xml:space="preserve">  </w:t>
      </w:r>
      <w:del w:id="3" w:author="Autor">
        <w:r w:rsidR="00A20EA2">
          <w:rPr>
            <w:noProof/>
            <w:lang w:eastAsia="sk-SK"/>
          </w:rPr>
          <w:drawing>
            <wp:anchor distT="0" distB="0" distL="114300" distR="114300" simplePos="0" relativeHeight="251653632" behindDoc="0" locked="0" layoutInCell="1" allowOverlap="1" wp14:anchorId="15DA2BC4" wp14:editId="63A4504B">
              <wp:simplePos x="0" y="0"/>
              <wp:positionH relativeFrom="margin">
                <wp:align>right</wp:align>
              </wp:positionH>
              <wp:positionV relativeFrom="paragraph">
                <wp:posOffset>9525</wp:posOffset>
              </wp:positionV>
              <wp:extent cx="1943100" cy="619125"/>
              <wp:effectExtent l="0" t="0" r="0" b="9525"/>
              <wp:wrapSquare wrapText="bothSides"/>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p>
    <w:p w14:paraId="3167D072" w14:textId="59E4D793" w:rsidR="00B3560D" w:rsidRDefault="00B3560D" w:rsidP="003665E8">
      <w:pPr>
        <w:tabs>
          <w:tab w:val="right" w:pos="3176"/>
        </w:tabs>
        <w:spacing w:after="0" w:line="240" w:lineRule="auto"/>
        <w:ind w:left="709" w:hanging="709"/>
        <w:rPr>
          <w:rStyle w:val="A2"/>
          <w:rFonts w:ascii="Arial" w:hAnsi="Arial" w:cs="Arial"/>
          <w:sz w:val="18"/>
          <w:szCs w:val="18"/>
        </w:rPr>
      </w:pPr>
      <w:r>
        <w:rPr>
          <w:rStyle w:val="A2"/>
          <w:rFonts w:ascii="Arial" w:hAnsi="Arial" w:cs="Arial"/>
          <w:sz w:val="18"/>
          <w:szCs w:val="18"/>
        </w:rPr>
        <w:t xml:space="preserve">  </w:t>
      </w:r>
      <w:bookmarkStart w:id="4" w:name="_Toc470902314"/>
      <w:bookmarkStart w:id="5" w:name="_Toc432596115"/>
    </w:p>
    <w:p w14:paraId="5ACDBC06" w14:textId="3C057679" w:rsidR="00242CDE" w:rsidRDefault="00242CDE" w:rsidP="00242CDE">
      <w:pPr>
        <w:spacing w:after="0" w:line="240" w:lineRule="auto"/>
        <w:ind w:left="709" w:hanging="709"/>
        <w:rPr>
          <w:rStyle w:val="A2"/>
          <w:rFonts w:ascii="Arial" w:hAnsi="Arial" w:cs="Arial"/>
          <w:sz w:val="18"/>
          <w:szCs w:val="18"/>
        </w:rPr>
      </w:pPr>
    </w:p>
    <w:p w14:paraId="389EC2CB" w14:textId="6A72D02D" w:rsidR="00242CDE" w:rsidRDefault="00242CDE" w:rsidP="00242CDE">
      <w:pPr>
        <w:spacing w:after="0" w:line="240" w:lineRule="auto"/>
        <w:ind w:left="709" w:hanging="709"/>
        <w:rPr>
          <w:rStyle w:val="A2"/>
          <w:rFonts w:ascii="Arial" w:hAnsi="Arial" w:cs="Arial"/>
          <w:sz w:val="18"/>
          <w:szCs w:val="18"/>
        </w:rPr>
      </w:pPr>
    </w:p>
    <w:p w14:paraId="51A93479" w14:textId="73C9CEB9" w:rsidR="00242CDE" w:rsidRDefault="00242CDE" w:rsidP="00242CDE">
      <w:pPr>
        <w:spacing w:after="0" w:line="240" w:lineRule="auto"/>
        <w:ind w:left="709" w:hanging="709"/>
        <w:rPr>
          <w:rStyle w:val="A2"/>
          <w:rFonts w:ascii="Arial" w:hAnsi="Arial" w:cs="Arial"/>
          <w:sz w:val="18"/>
          <w:szCs w:val="18"/>
        </w:rPr>
      </w:pPr>
    </w:p>
    <w:p w14:paraId="200C87EB" w14:textId="75310B68" w:rsidR="00242CDE" w:rsidRDefault="00242CDE" w:rsidP="00242CDE">
      <w:pPr>
        <w:spacing w:after="0" w:line="240" w:lineRule="auto"/>
        <w:ind w:left="709" w:hanging="709"/>
        <w:rPr>
          <w:rStyle w:val="A2"/>
          <w:rFonts w:ascii="Arial" w:hAnsi="Arial" w:cs="Arial"/>
          <w:sz w:val="18"/>
          <w:szCs w:val="18"/>
        </w:rPr>
      </w:pPr>
    </w:p>
    <w:p w14:paraId="758F97FA" w14:textId="6053D90B" w:rsidR="00242CDE" w:rsidRDefault="00242CDE" w:rsidP="00242CDE">
      <w:pPr>
        <w:spacing w:after="0" w:line="240" w:lineRule="auto"/>
        <w:ind w:left="709" w:hanging="709"/>
        <w:rPr>
          <w:rStyle w:val="A2"/>
          <w:rFonts w:ascii="Arial" w:hAnsi="Arial" w:cs="Arial"/>
          <w:sz w:val="18"/>
          <w:szCs w:val="18"/>
        </w:rPr>
      </w:pPr>
    </w:p>
    <w:p w14:paraId="0BBA768E" w14:textId="77777777" w:rsidR="00242CDE" w:rsidRDefault="00242CDE" w:rsidP="00242CDE">
      <w:pPr>
        <w:spacing w:after="0" w:line="240" w:lineRule="auto"/>
        <w:ind w:left="709" w:hanging="709"/>
        <w:rPr>
          <w:rFonts w:ascii="Times New Roman" w:hAnsi="Times New Roman" w:cs="Times New Roman"/>
          <w:b/>
          <w:sz w:val="40"/>
          <w:szCs w:val="20"/>
        </w:rPr>
      </w:pPr>
    </w:p>
    <w:p w14:paraId="52AA14B5" w14:textId="5657BB35" w:rsidR="004A6B02" w:rsidRPr="00B3560D" w:rsidRDefault="004A6B02" w:rsidP="00B3560D">
      <w:pPr>
        <w:spacing w:after="0" w:line="240" w:lineRule="auto"/>
        <w:ind w:left="709" w:hanging="709"/>
        <w:jc w:val="center"/>
        <w:rPr>
          <w:rFonts w:ascii="Arial" w:hAnsi="Arial" w:cs="Arial"/>
          <w:b/>
          <w:color w:val="000000"/>
          <w:sz w:val="18"/>
          <w:szCs w:val="18"/>
        </w:rPr>
      </w:pPr>
      <w:r w:rsidRPr="002639E5">
        <w:rPr>
          <w:rFonts w:ascii="Times New Roman" w:hAnsi="Times New Roman" w:cs="Times New Roman"/>
          <w:b/>
          <w:sz w:val="40"/>
          <w:szCs w:val="20"/>
        </w:rPr>
        <w:t>Metodický pokyn</w:t>
      </w:r>
      <w:r w:rsidR="00FF0994">
        <w:rPr>
          <w:rFonts w:ascii="Times New Roman" w:hAnsi="Times New Roman" w:cs="Times New Roman"/>
          <w:b/>
          <w:sz w:val="40"/>
          <w:szCs w:val="20"/>
        </w:rPr>
        <w:t xml:space="preserve"> </w:t>
      </w:r>
      <w:ins w:id="6" w:author="Autor">
        <w:r w:rsidR="00C1767B">
          <w:rPr>
            <w:rFonts w:ascii="Times New Roman" w:hAnsi="Times New Roman" w:cs="Times New Roman"/>
            <w:b/>
            <w:sz w:val="40"/>
            <w:szCs w:val="20"/>
          </w:rPr>
          <w:t>gestora AK EŠIF</w:t>
        </w:r>
      </w:ins>
      <w:del w:id="7" w:author="Autor">
        <w:r w:rsidR="00FF0994">
          <w:rPr>
            <w:rFonts w:ascii="Times New Roman" w:hAnsi="Times New Roman" w:cs="Times New Roman"/>
            <w:b/>
            <w:sz w:val="40"/>
            <w:szCs w:val="20"/>
          </w:rPr>
          <w:delText>ÚV SR</w:delText>
        </w:r>
      </w:del>
      <w:r w:rsidRPr="002639E5">
        <w:rPr>
          <w:rFonts w:ascii="Times New Roman" w:hAnsi="Times New Roman" w:cs="Times New Roman"/>
          <w:b/>
          <w:sz w:val="40"/>
          <w:szCs w:val="20"/>
        </w:rPr>
        <w:t xml:space="preserve"> č</w:t>
      </w:r>
      <w:bookmarkStart w:id="8" w:name="_GoBack"/>
      <w:bookmarkEnd w:id="8"/>
      <w:r w:rsidRPr="002639E5">
        <w:rPr>
          <w:rFonts w:ascii="Times New Roman" w:hAnsi="Times New Roman" w:cs="Times New Roman"/>
          <w:b/>
          <w:sz w:val="40"/>
          <w:szCs w:val="20"/>
        </w:rPr>
        <w:t xml:space="preserve">. </w:t>
      </w:r>
      <w:sdt>
        <w:sdtPr>
          <w:rPr>
            <w:rFonts w:ascii="Times New Roman" w:hAnsi="Times New Roman" w:cs="Times New Roman"/>
            <w:b/>
            <w:sz w:val="40"/>
            <w:szCs w:val="2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61BB0">
            <w:rPr>
              <w:rFonts w:ascii="Times New Roman" w:hAnsi="Times New Roman" w:cs="Times New Roman"/>
              <w:b/>
              <w:sz w:val="40"/>
              <w:szCs w:val="20"/>
            </w:rPr>
            <w:t>21</w:t>
          </w:r>
        </w:sdtContent>
      </w:sdt>
    </w:p>
    <w:p w14:paraId="61E949CE" w14:textId="781C588D" w:rsidR="004A6B02" w:rsidRPr="002639E5" w:rsidRDefault="004A6B02" w:rsidP="004A6B02">
      <w:pPr>
        <w:jc w:val="center"/>
        <w:rPr>
          <w:rFonts w:ascii="Times New Roman" w:hAnsi="Times New Roman" w:cs="Times New Roman"/>
          <w:b/>
          <w:sz w:val="32"/>
          <w:szCs w:val="32"/>
        </w:rPr>
      </w:pPr>
      <w:r w:rsidRPr="002639E5">
        <w:rPr>
          <w:rFonts w:ascii="Times New Roman" w:hAnsi="Times New Roman" w:cs="Times New Roman"/>
          <w:b/>
          <w:sz w:val="32"/>
          <w:szCs w:val="32"/>
        </w:rPr>
        <w:t xml:space="preserve">verzia </w:t>
      </w:r>
      <w:customXmlInsRangeStart w:id="9" w:author="Autor"/>
      <w:sdt>
        <w:sdtPr>
          <w:rPr>
            <w:rFonts w:ascii="Times New Roman" w:hAnsi="Times New Roman" w:cs="Times New Roman"/>
            <w:b/>
            <w:sz w:val="32"/>
            <w:szCs w:val="32"/>
          </w:rPr>
          <w:alias w:val="Verzia MP"/>
          <w:tag w:val="Verzia MP"/>
          <w:id w:val="626123515"/>
          <w:placeholder>
            <w:docPart w:val="01224E88B4904EF0A96F9F078C1922D0"/>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9"/>
          <w:ins w:id="10" w:author="Autor">
            <w:r w:rsidR="00361BB0">
              <w:rPr>
                <w:rFonts w:ascii="Times New Roman" w:hAnsi="Times New Roman" w:cs="Times New Roman"/>
                <w:b/>
                <w:sz w:val="32"/>
                <w:szCs w:val="32"/>
              </w:rPr>
              <w:t>5</w:t>
            </w:r>
          </w:ins>
          <w:customXmlInsRangeStart w:id="11" w:author="Autor"/>
        </w:sdtContent>
      </w:sdt>
      <w:customXmlInsRangeEnd w:id="11"/>
      <w:customXmlDelRangeStart w:id="12" w:author="Autor"/>
      <w:sdt>
        <w:sdtPr>
          <w:rPr>
            <w:rFonts w:ascii="Times New Roman" w:hAnsi="Times New Roman" w:cs="Times New Roman"/>
            <w:b/>
            <w:sz w:val="32"/>
            <w:szCs w:val="32"/>
          </w:rPr>
          <w:alias w:val="Verzia MP"/>
          <w:tag w:val="Verzia MP"/>
          <w:id w:val="-1645188027"/>
          <w:placeholder>
            <w:docPart w:val="1CE5673F43BF4BC486180CE0989D4D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12"/>
          <w:del w:id="13" w:author="Autor">
            <w:r w:rsidR="00966DDD">
              <w:rPr>
                <w:rFonts w:ascii="Times New Roman" w:hAnsi="Times New Roman" w:cs="Times New Roman"/>
                <w:b/>
                <w:sz w:val="32"/>
                <w:szCs w:val="32"/>
              </w:rPr>
              <w:delText>4</w:delText>
            </w:r>
          </w:del>
          <w:customXmlDelRangeStart w:id="14" w:author="Autor"/>
        </w:sdtContent>
      </w:sdt>
      <w:customXmlDelRangeEnd w:id="14"/>
    </w:p>
    <w:p w14:paraId="4DC14CCF" w14:textId="77777777" w:rsidR="004A6B02" w:rsidRPr="002639E5" w:rsidRDefault="004A6B02" w:rsidP="005A2D33">
      <w:pPr>
        <w:spacing w:after="0" w:line="240" w:lineRule="auto"/>
        <w:jc w:val="center"/>
        <w:rPr>
          <w:rFonts w:ascii="Times New Roman" w:hAnsi="Times New Roman" w:cs="Times New Roman"/>
          <w:b/>
          <w:sz w:val="20"/>
          <w:szCs w:val="20"/>
        </w:rPr>
      </w:pPr>
    </w:p>
    <w:p w14:paraId="0BAC8D66" w14:textId="77777777" w:rsidR="004A6B02" w:rsidRPr="002639E5" w:rsidRDefault="004A6B02" w:rsidP="004A6B02">
      <w:pPr>
        <w:jc w:val="center"/>
        <w:rPr>
          <w:rFonts w:ascii="Times New Roman" w:hAnsi="Times New Roman" w:cs="Times New Roman"/>
          <w:b/>
          <w:sz w:val="28"/>
          <w:szCs w:val="20"/>
        </w:rPr>
      </w:pPr>
      <w:r w:rsidRPr="002639E5">
        <w:rPr>
          <w:rFonts w:ascii="Times New Roman" w:hAnsi="Times New Roman" w:cs="Times New Roman"/>
          <w:b/>
          <w:sz w:val="28"/>
          <w:szCs w:val="20"/>
        </w:rPr>
        <w:t>Programové obdobie 2014 – 2020</w:t>
      </w:r>
    </w:p>
    <w:p w14:paraId="75B9409E" w14:textId="77777777" w:rsidR="004A6B02" w:rsidRPr="005A2D33" w:rsidRDefault="004A6B02" w:rsidP="005A2D33">
      <w:pPr>
        <w:spacing w:after="0" w:line="240" w:lineRule="auto"/>
        <w:rPr>
          <w:rFonts w:ascii="Times New Roman" w:hAnsi="Times New Roman" w:cs="Times New Roman"/>
          <w:b/>
          <w:sz w:val="20"/>
          <w:szCs w:val="20"/>
        </w:rPr>
      </w:pPr>
    </w:p>
    <w:tbl>
      <w:tblPr>
        <w:tblStyle w:val="Mriekatabuky"/>
        <w:tblpPr w:leftFromText="141" w:rightFromText="141" w:vertAnchor="text" w:tblpX="108" w:tblpY="1"/>
        <w:tblOverlap w:val="never"/>
        <w:tblW w:w="896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7720A6" w:rsidRPr="002639E5" w14:paraId="0B508821" w14:textId="77777777" w:rsidTr="00A777AC">
        <w:tc>
          <w:tcPr>
            <w:tcW w:w="2268" w:type="dxa"/>
            <w:shd w:val="clear" w:color="auto" w:fill="8DB3E2" w:themeFill="text2" w:themeFillTint="66"/>
          </w:tcPr>
          <w:p w14:paraId="5EF0E0F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Vec:</w:t>
            </w:r>
          </w:p>
          <w:p w14:paraId="59F2349F" w14:textId="77777777" w:rsidR="007720A6" w:rsidRPr="002639E5" w:rsidRDefault="007720A6" w:rsidP="00A777AC">
            <w:pPr>
              <w:rPr>
                <w:rFonts w:ascii="Times New Roman" w:hAnsi="Times New Roman" w:cs="Times New Roman"/>
                <w:b/>
                <w:sz w:val="26"/>
                <w:szCs w:val="26"/>
              </w:rPr>
            </w:pPr>
          </w:p>
          <w:p w14:paraId="279C1120" w14:textId="1C02811A"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4CC04FF4" w14:textId="727E203E" w:rsidR="007720A6" w:rsidRDefault="00C70FEA" w:rsidP="00A777AC">
            <w:pPr>
              <w:rPr>
                <w:rFonts w:ascii="Times New Roman" w:hAnsi="Times New Roman" w:cs="Times New Roman"/>
                <w:szCs w:val="20"/>
              </w:rPr>
            </w:pPr>
            <w:ins w:id="15" w:author="Autor">
              <w:r>
                <w:rPr>
                  <w:rFonts w:ascii="Times New Roman" w:hAnsi="Times New Roman" w:cs="Times New Roman"/>
                  <w:szCs w:val="20"/>
                </w:rPr>
                <w:t>k</w:t>
              </w:r>
            </w:ins>
            <w:del w:id="16" w:author="Autor">
              <w:r w:rsidR="00BC0950">
                <w:rPr>
                  <w:rFonts w:ascii="Times New Roman" w:hAnsi="Times New Roman" w:cs="Times New Roman"/>
                  <w:szCs w:val="20"/>
                </w:rPr>
                <w:delText>K</w:delText>
              </w:r>
            </w:del>
            <w:r w:rsidR="00BC0950">
              <w:rPr>
                <w:rFonts w:ascii="Times New Roman" w:hAnsi="Times New Roman" w:cs="Times New Roman"/>
                <w:szCs w:val="20"/>
              </w:rPr>
              <w:t xml:space="preserve"> zberu údajov o administratívnych kapacitách </w:t>
            </w:r>
            <w:r w:rsidR="009C2144" w:rsidRPr="002A2650">
              <w:rPr>
                <w:rFonts w:ascii="Times New Roman" w:hAnsi="Times New Roman" w:cs="Times New Roman"/>
              </w:rPr>
              <w:t>do</w:t>
            </w:r>
            <w:r w:rsidR="009C2144">
              <w:t xml:space="preserve"> </w:t>
            </w:r>
            <w:r w:rsidR="009C2144">
              <w:rPr>
                <w:rFonts w:ascii="Times New Roman" w:hAnsi="Times New Roman" w:cs="Times New Roman"/>
                <w:szCs w:val="20"/>
              </w:rPr>
              <w:t>Informácie</w:t>
            </w:r>
            <w:r w:rsidR="009C2144" w:rsidRPr="009C2144">
              <w:rPr>
                <w:rFonts w:ascii="Times New Roman" w:hAnsi="Times New Roman" w:cs="Times New Roman"/>
                <w:szCs w:val="20"/>
              </w:rPr>
              <w:t xml:space="preserve"> o stave administratívnych kapacít subjektov zapojených do </w:t>
            </w:r>
            <w:r w:rsidR="00E06D9A">
              <w:rPr>
                <w:rFonts w:ascii="Times New Roman" w:hAnsi="Times New Roman" w:cs="Times New Roman"/>
                <w:szCs w:val="20"/>
              </w:rPr>
              <w:t xml:space="preserve">riadenia, </w:t>
            </w:r>
            <w:r w:rsidR="009C2144" w:rsidRPr="009C2144">
              <w:rPr>
                <w:rFonts w:ascii="Times New Roman" w:hAnsi="Times New Roman" w:cs="Times New Roman"/>
                <w:szCs w:val="20"/>
              </w:rPr>
              <w:t xml:space="preserve">implementácie, </w:t>
            </w:r>
            <w:r w:rsidR="00E06D9A">
              <w:rPr>
                <w:rFonts w:ascii="Times New Roman" w:hAnsi="Times New Roman" w:cs="Times New Roman"/>
                <w:szCs w:val="20"/>
              </w:rPr>
              <w:t>kontroly a auditu</w:t>
            </w:r>
            <w:r w:rsidR="009C2144" w:rsidRPr="009C2144">
              <w:rPr>
                <w:rFonts w:ascii="Times New Roman" w:hAnsi="Times New Roman" w:cs="Times New Roman"/>
                <w:szCs w:val="20"/>
              </w:rPr>
              <w:t xml:space="preserve"> EŠIF </w:t>
            </w:r>
          </w:p>
          <w:p w14:paraId="2949B279" w14:textId="4647D4ED" w:rsidR="004F6647" w:rsidRPr="002639E5" w:rsidRDefault="004F6647" w:rsidP="00A777AC">
            <w:pPr>
              <w:rPr>
                <w:rFonts w:ascii="Times New Roman" w:hAnsi="Times New Roman" w:cs="Times New Roman"/>
                <w:szCs w:val="20"/>
              </w:rPr>
            </w:pPr>
          </w:p>
        </w:tc>
      </w:tr>
      <w:tr w:rsidR="007720A6" w:rsidRPr="002639E5" w14:paraId="03B41D07" w14:textId="77777777" w:rsidTr="00A777AC">
        <w:tc>
          <w:tcPr>
            <w:tcW w:w="2268" w:type="dxa"/>
            <w:shd w:val="clear" w:color="auto" w:fill="8DB3E2" w:themeFill="text2" w:themeFillTint="66"/>
          </w:tcPr>
          <w:p w14:paraId="2B8307FF"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Určené pre:</w:t>
            </w:r>
          </w:p>
          <w:p w14:paraId="5CD68957" w14:textId="77777777" w:rsidR="007720A6" w:rsidRPr="002639E5" w:rsidRDefault="007720A6" w:rsidP="00A777AC">
            <w:pPr>
              <w:rPr>
                <w:rFonts w:ascii="Times New Roman" w:hAnsi="Times New Roman" w:cs="Times New Roman"/>
                <w:b/>
                <w:sz w:val="26"/>
                <w:szCs w:val="26"/>
              </w:rPr>
            </w:pPr>
          </w:p>
          <w:p w14:paraId="2D5FC84A" w14:textId="77777777" w:rsidR="007720A6" w:rsidRPr="002639E5" w:rsidRDefault="007720A6" w:rsidP="00A777AC">
            <w:pPr>
              <w:rPr>
                <w:rFonts w:ascii="Times New Roman" w:hAnsi="Times New Roman" w:cs="Times New Roman"/>
                <w:b/>
                <w:sz w:val="26"/>
                <w:szCs w:val="26"/>
              </w:rPr>
            </w:pPr>
          </w:p>
          <w:p w14:paraId="4E93981F"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0F3FC3EB" w14:textId="77777777" w:rsidR="007720A6" w:rsidRPr="002639E5" w:rsidRDefault="007720A6" w:rsidP="00A777AC">
            <w:pPr>
              <w:rPr>
                <w:rFonts w:ascii="Times New Roman" w:hAnsi="Times New Roman" w:cs="Times New Roman"/>
              </w:rPr>
            </w:pPr>
            <w:r w:rsidRPr="002639E5">
              <w:rPr>
                <w:rFonts w:ascii="Times New Roman" w:hAnsi="Times New Roman" w:cs="Times New Roman"/>
              </w:rPr>
              <w:t>riadiace orgány</w:t>
            </w:r>
          </w:p>
          <w:p w14:paraId="1C4BBC01" w14:textId="77777777" w:rsidR="007720A6" w:rsidRDefault="007720A6" w:rsidP="00A777AC">
            <w:pPr>
              <w:rPr>
                <w:rFonts w:ascii="Times New Roman" w:hAnsi="Times New Roman" w:cs="Times New Roman"/>
              </w:rPr>
            </w:pPr>
            <w:r w:rsidRPr="002639E5">
              <w:rPr>
                <w:rFonts w:ascii="Times New Roman" w:hAnsi="Times New Roman" w:cs="Times New Roman"/>
              </w:rPr>
              <w:t>sprostredkovateľské orgány</w:t>
            </w:r>
          </w:p>
          <w:p w14:paraId="2AB7D431" w14:textId="69542920" w:rsidR="0013304F" w:rsidRPr="002639E5" w:rsidRDefault="0013304F" w:rsidP="00A777AC">
            <w:pPr>
              <w:rPr>
                <w:rFonts w:ascii="Times New Roman" w:hAnsi="Times New Roman" w:cs="Times New Roman"/>
              </w:rPr>
            </w:pPr>
            <w:r>
              <w:rPr>
                <w:rFonts w:ascii="Times New Roman" w:hAnsi="Times New Roman" w:cs="Times New Roman"/>
              </w:rPr>
              <w:t>platobné jednotky</w:t>
            </w:r>
          </w:p>
          <w:p w14:paraId="6989410E" w14:textId="6BA7D0A6" w:rsidR="0013304F" w:rsidRPr="002639E5" w:rsidRDefault="00C70FEA" w:rsidP="00A777AC">
            <w:pPr>
              <w:rPr>
                <w:rFonts w:ascii="Times New Roman" w:hAnsi="Times New Roman" w:cs="Times New Roman"/>
                <w:szCs w:val="20"/>
              </w:rPr>
            </w:pPr>
            <w:ins w:id="17" w:author="Autor">
              <w:r>
                <w:rPr>
                  <w:rFonts w:ascii="Times New Roman" w:hAnsi="Times New Roman" w:cs="Times New Roman"/>
                  <w:szCs w:val="20"/>
                </w:rPr>
                <w:t>c</w:t>
              </w:r>
              <w:r w:rsidR="0013304F" w:rsidRPr="002639E5">
                <w:rPr>
                  <w:rFonts w:ascii="Times New Roman" w:hAnsi="Times New Roman" w:cs="Times New Roman"/>
                  <w:szCs w:val="20"/>
                </w:rPr>
                <w:t>entrálny</w:t>
              </w:r>
            </w:ins>
            <w:del w:id="18" w:author="Autor">
              <w:r w:rsidR="0013304F" w:rsidRPr="002639E5">
                <w:rPr>
                  <w:rFonts w:ascii="Times New Roman" w:hAnsi="Times New Roman" w:cs="Times New Roman"/>
                  <w:szCs w:val="20"/>
                </w:rPr>
                <w:delText>Centrálny</w:delText>
              </w:r>
            </w:del>
            <w:r w:rsidR="0013304F" w:rsidRPr="002639E5">
              <w:rPr>
                <w:rFonts w:ascii="Times New Roman" w:hAnsi="Times New Roman" w:cs="Times New Roman"/>
                <w:szCs w:val="20"/>
              </w:rPr>
              <w:t xml:space="preserve"> koordinačný orgán</w:t>
            </w:r>
          </w:p>
          <w:p w14:paraId="51919A57" w14:textId="1FFC6053" w:rsidR="0013304F" w:rsidRPr="002639E5" w:rsidRDefault="00C70FEA" w:rsidP="00A777AC">
            <w:pPr>
              <w:rPr>
                <w:rFonts w:ascii="Times New Roman" w:hAnsi="Times New Roman" w:cs="Times New Roman"/>
                <w:szCs w:val="20"/>
              </w:rPr>
            </w:pPr>
            <w:ins w:id="19" w:author="Autor">
              <w:r>
                <w:rPr>
                  <w:rFonts w:ascii="Times New Roman" w:hAnsi="Times New Roman" w:cs="Times New Roman"/>
                  <w:szCs w:val="20"/>
                </w:rPr>
                <w:t>c</w:t>
              </w:r>
              <w:r w:rsidR="0013304F" w:rsidRPr="002639E5">
                <w:rPr>
                  <w:rFonts w:ascii="Times New Roman" w:hAnsi="Times New Roman" w:cs="Times New Roman"/>
                  <w:szCs w:val="20"/>
                </w:rPr>
                <w:t>ertifikačný</w:t>
              </w:r>
            </w:ins>
            <w:del w:id="20" w:author="Autor">
              <w:r w:rsidR="0013304F" w:rsidRPr="002639E5">
                <w:rPr>
                  <w:rFonts w:ascii="Times New Roman" w:hAnsi="Times New Roman" w:cs="Times New Roman"/>
                  <w:szCs w:val="20"/>
                </w:rPr>
                <w:delText>Certifikačný</w:delText>
              </w:r>
            </w:del>
            <w:r w:rsidR="0013304F" w:rsidRPr="002639E5">
              <w:rPr>
                <w:rFonts w:ascii="Times New Roman" w:hAnsi="Times New Roman" w:cs="Times New Roman"/>
                <w:szCs w:val="20"/>
              </w:rPr>
              <w:t xml:space="preserve"> orgán</w:t>
            </w:r>
          </w:p>
          <w:p w14:paraId="59DAD6CB" w14:textId="300818E9" w:rsidR="0013304F" w:rsidRPr="002639E5" w:rsidRDefault="00C70FEA" w:rsidP="00A777AC">
            <w:pPr>
              <w:rPr>
                <w:rFonts w:ascii="Times New Roman" w:hAnsi="Times New Roman" w:cs="Times New Roman"/>
                <w:szCs w:val="20"/>
              </w:rPr>
            </w:pPr>
            <w:ins w:id="21" w:author="Autor">
              <w:r>
                <w:rPr>
                  <w:rFonts w:ascii="Times New Roman" w:hAnsi="Times New Roman" w:cs="Times New Roman"/>
                  <w:szCs w:val="20"/>
                </w:rPr>
                <w:t>o</w:t>
              </w:r>
              <w:r w:rsidR="0013304F" w:rsidRPr="002639E5">
                <w:rPr>
                  <w:rFonts w:ascii="Times New Roman" w:hAnsi="Times New Roman" w:cs="Times New Roman"/>
                  <w:szCs w:val="20"/>
                </w:rPr>
                <w:t>rgán</w:t>
              </w:r>
            </w:ins>
            <w:del w:id="22" w:author="Autor">
              <w:r w:rsidR="0013304F" w:rsidRPr="002639E5">
                <w:rPr>
                  <w:rFonts w:ascii="Times New Roman" w:hAnsi="Times New Roman" w:cs="Times New Roman"/>
                  <w:szCs w:val="20"/>
                </w:rPr>
                <w:delText>Orgán</w:delText>
              </w:r>
            </w:del>
            <w:r w:rsidR="0013304F" w:rsidRPr="002639E5">
              <w:rPr>
                <w:rFonts w:ascii="Times New Roman" w:hAnsi="Times New Roman" w:cs="Times New Roman"/>
                <w:szCs w:val="20"/>
              </w:rPr>
              <w:t xml:space="preserve"> auditu</w:t>
            </w:r>
          </w:p>
          <w:p w14:paraId="3B6F05C2" w14:textId="41B0646F" w:rsidR="0013304F" w:rsidRPr="002639E5" w:rsidRDefault="00C70FEA" w:rsidP="00A777AC">
            <w:pPr>
              <w:rPr>
                <w:rFonts w:ascii="Times New Roman" w:hAnsi="Times New Roman" w:cs="Times New Roman"/>
                <w:szCs w:val="20"/>
              </w:rPr>
            </w:pPr>
            <w:ins w:id="23" w:author="Autor">
              <w:r>
                <w:rPr>
                  <w:rFonts w:ascii="Times New Roman" w:hAnsi="Times New Roman" w:cs="Times New Roman"/>
                  <w:szCs w:val="20"/>
                </w:rPr>
                <w:t>g</w:t>
              </w:r>
              <w:r w:rsidR="0013304F" w:rsidRPr="002639E5">
                <w:rPr>
                  <w:rFonts w:ascii="Times New Roman" w:hAnsi="Times New Roman" w:cs="Times New Roman"/>
                  <w:szCs w:val="20"/>
                </w:rPr>
                <w:t>estori</w:t>
              </w:r>
            </w:ins>
            <w:del w:id="24" w:author="Autor">
              <w:r w:rsidR="0013304F" w:rsidRPr="002639E5">
                <w:rPr>
                  <w:rFonts w:ascii="Times New Roman" w:hAnsi="Times New Roman" w:cs="Times New Roman"/>
                  <w:szCs w:val="20"/>
                </w:rPr>
                <w:delText>Gestori</w:delText>
              </w:r>
            </w:del>
            <w:r w:rsidR="0013304F" w:rsidRPr="002639E5">
              <w:rPr>
                <w:rFonts w:ascii="Times New Roman" w:hAnsi="Times New Roman" w:cs="Times New Roman"/>
                <w:szCs w:val="20"/>
              </w:rPr>
              <w:t xml:space="preserve"> horizontálnych princípov</w:t>
            </w:r>
          </w:p>
          <w:p w14:paraId="20783D98" w14:textId="48AC2FB2" w:rsidR="007720A6" w:rsidRDefault="007720A6" w:rsidP="00A777AC">
            <w:pPr>
              <w:rPr>
                <w:rFonts w:ascii="Times New Roman" w:hAnsi="Times New Roman" w:cs="Times New Roman"/>
              </w:rPr>
            </w:pPr>
            <w:r w:rsidRPr="002639E5">
              <w:rPr>
                <w:rFonts w:ascii="Times New Roman" w:hAnsi="Times New Roman" w:cs="Times New Roman"/>
              </w:rPr>
              <w:t>ďalšie subjekty zapojené do riadenia, implementácie, kontroly a auditu EŠIF</w:t>
            </w:r>
            <w:r w:rsidR="009D29B5">
              <w:rPr>
                <w:rFonts w:ascii="Times New Roman" w:hAnsi="Times New Roman" w:cs="Times New Roman"/>
              </w:rPr>
              <w:t xml:space="preserve"> v zmysle </w:t>
            </w:r>
            <w:r w:rsidR="009D29B5" w:rsidRPr="009D29B5">
              <w:rPr>
                <w:rFonts w:ascii="Times New Roman" w:hAnsi="Times New Roman" w:cs="Times New Roman"/>
              </w:rPr>
              <w:t>Systé</w:t>
            </w:r>
            <w:r w:rsidR="002A2650">
              <w:rPr>
                <w:rFonts w:ascii="Times New Roman" w:hAnsi="Times New Roman" w:cs="Times New Roman"/>
              </w:rPr>
              <w:t>mu riadenia EŠIF na programové</w:t>
            </w:r>
            <w:r w:rsidR="009D29B5" w:rsidRPr="009D29B5">
              <w:rPr>
                <w:rFonts w:ascii="Times New Roman" w:hAnsi="Times New Roman" w:cs="Times New Roman"/>
              </w:rPr>
              <w:t xml:space="preserve">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 a Systému finančného riadenia štrukturálnych fondov, Kohézneho fondu a Európskeho námorného a rybárskeho fondu na programové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w:t>
            </w:r>
          </w:p>
          <w:p w14:paraId="02CAFC34" w14:textId="4B005819" w:rsidR="004F6647" w:rsidRPr="002639E5" w:rsidRDefault="004F6647" w:rsidP="00A777AC">
            <w:pPr>
              <w:rPr>
                <w:rFonts w:ascii="Times New Roman" w:hAnsi="Times New Roman" w:cs="Times New Roman"/>
              </w:rPr>
            </w:pPr>
            <w:r w:rsidRPr="002A2650">
              <w:rPr>
                <w:rFonts w:ascii="Times New Roman" w:hAnsi="Times New Roman" w:cs="Times New Roman"/>
              </w:rPr>
              <w:t>riadiaci a sprostredkovateľský orgán pre Program rozvoja vidieka</w:t>
            </w:r>
          </w:p>
          <w:p w14:paraId="3FDFB1C8" w14:textId="77777777" w:rsidR="007720A6" w:rsidRPr="002639E5" w:rsidRDefault="007720A6" w:rsidP="00A777AC">
            <w:pPr>
              <w:rPr>
                <w:rFonts w:ascii="Times New Roman" w:hAnsi="Times New Roman" w:cs="Times New Roman"/>
                <w:szCs w:val="20"/>
              </w:rPr>
            </w:pPr>
          </w:p>
        </w:tc>
      </w:tr>
      <w:tr w:rsidR="007720A6" w:rsidRPr="002639E5" w14:paraId="24F79FD4" w14:textId="77777777" w:rsidTr="00A777AC">
        <w:tc>
          <w:tcPr>
            <w:tcW w:w="2268" w:type="dxa"/>
            <w:shd w:val="clear" w:color="auto" w:fill="8DB3E2" w:themeFill="text2" w:themeFillTint="66"/>
          </w:tcPr>
          <w:p w14:paraId="77B58EE6"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Vydáva:</w:t>
            </w:r>
          </w:p>
          <w:p w14:paraId="0B37FE07" w14:textId="77777777" w:rsidR="007720A6" w:rsidRPr="002639E5" w:rsidRDefault="007720A6" w:rsidP="00A777AC">
            <w:pPr>
              <w:rPr>
                <w:rFonts w:ascii="Times New Roman" w:hAnsi="Times New Roman" w:cs="Times New Roman"/>
                <w:b/>
                <w:sz w:val="16"/>
                <w:szCs w:val="20"/>
              </w:rPr>
            </w:pPr>
          </w:p>
          <w:p w14:paraId="7E18F861" w14:textId="77777777" w:rsidR="007720A6" w:rsidRPr="002639E5" w:rsidRDefault="007720A6" w:rsidP="00A777AC">
            <w:pPr>
              <w:rPr>
                <w:rFonts w:ascii="Times New Roman" w:hAnsi="Times New Roman" w:cs="Times New Roman"/>
                <w:b/>
                <w:sz w:val="16"/>
                <w:szCs w:val="20"/>
              </w:rPr>
            </w:pPr>
          </w:p>
          <w:p w14:paraId="1EFD9707" w14:textId="77777777" w:rsidR="007720A6" w:rsidRPr="002639E5" w:rsidRDefault="007720A6" w:rsidP="00A777AC">
            <w:pPr>
              <w:rPr>
                <w:rFonts w:ascii="Times New Roman" w:hAnsi="Times New Roman" w:cs="Times New Roman"/>
                <w:b/>
                <w:sz w:val="16"/>
                <w:szCs w:val="20"/>
              </w:rPr>
            </w:pPr>
          </w:p>
          <w:p w14:paraId="0197AFB4" w14:textId="77777777" w:rsidR="007720A6" w:rsidRPr="002639E5" w:rsidRDefault="007720A6" w:rsidP="00A777AC">
            <w:pPr>
              <w:rPr>
                <w:rFonts w:ascii="Times New Roman" w:hAnsi="Times New Roman" w:cs="Times New Roman"/>
                <w:b/>
                <w:sz w:val="16"/>
                <w:szCs w:val="20"/>
              </w:rPr>
            </w:pPr>
          </w:p>
          <w:p w14:paraId="333C3CCC" w14:textId="77777777" w:rsidR="007720A6" w:rsidRPr="002639E5" w:rsidRDefault="007720A6" w:rsidP="00A777AC">
            <w:pPr>
              <w:rPr>
                <w:rFonts w:ascii="Times New Roman" w:hAnsi="Times New Roman" w:cs="Times New Roman"/>
                <w:b/>
                <w:sz w:val="26"/>
                <w:szCs w:val="26"/>
              </w:rPr>
            </w:pPr>
          </w:p>
          <w:p w14:paraId="28F51EA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Záväznosť:</w:t>
            </w:r>
          </w:p>
          <w:p w14:paraId="5EA4AE29"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6EBA4EC5" w14:textId="2709BC3C" w:rsidR="007720A6" w:rsidRPr="002639E5" w:rsidRDefault="00C1767B" w:rsidP="00A777AC">
            <w:pPr>
              <w:rPr>
                <w:rFonts w:ascii="Times New Roman" w:hAnsi="Times New Roman" w:cs="Times New Roman"/>
                <w:szCs w:val="20"/>
              </w:rPr>
            </w:pPr>
            <w:ins w:id="25" w:author="Autor">
              <w:r>
                <w:rPr>
                  <w:rFonts w:ascii="Times New Roman" w:hAnsi="Times New Roman" w:cs="Times New Roman"/>
                  <w:szCs w:val="20"/>
                </w:rPr>
                <w:t>o</w:t>
              </w:r>
              <w:r w:rsidRPr="002639E5">
                <w:rPr>
                  <w:rFonts w:ascii="Times New Roman" w:hAnsi="Times New Roman" w:cs="Times New Roman"/>
                  <w:szCs w:val="20"/>
                </w:rPr>
                <w:t>dbor</w:t>
              </w:r>
            </w:ins>
            <w:del w:id="26" w:author="Autor">
              <w:r w:rsidR="007720A6" w:rsidRPr="002639E5">
                <w:rPr>
                  <w:rFonts w:ascii="Times New Roman" w:hAnsi="Times New Roman" w:cs="Times New Roman"/>
                  <w:szCs w:val="20"/>
                </w:rPr>
                <w:delText>Odbor</w:delText>
              </w:r>
            </w:del>
            <w:r w:rsidR="007720A6" w:rsidRPr="002639E5">
              <w:rPr>
                <w:rFonts w:ascii="Times New Roman" w:hAnsi="Times New Roman" w:cs="Times New Roman"/>
                <w:szCs w:val="20"/>
              </w:rPr>
              <w:t xml:space="preserve"> administratívnych kapacít EŠIF</w:t>
            </w:r>
          </w:p>
          <w:p w14:paraId="3B870F55" w14:textId="77777777" w:rsidR="00C1767B" w:rsidRPr="00A10896" w:rsidRDefault="00C1767B" w:rsidP="00C1767B">
            <w:pPr>
              <w:rPr>
                <w:ins w:id="27" w:author="Autor"/>
                <w:rFonts w:ascii="Times New Roman" w:hAnsi="Times New Roman" w:cs="Times New Roman"/>
                <w:szCs w:val="20"/>
              </w:rPr>
            </w:pPr>
            <w:ins w:id="28" w:author="Autor">
              <w:r w:rsidRPr="00A10896">
                <w:rPr>
                  <w:rFonts w:ascii="Times New Roman" w:hAnsi="Times New Roman" w:cs="Times New Roman"/>
                  <w:szCs w:val="20"/>
                </w:rPr>
                <w:t>Ministerstvo investícií, regionálneho rozvoja a informatizácie SR</w:t>
              </w:r>
            </w:ins>
          </w:p>
          <w:p w14:paraId="7C6CC510" w14:textId="77777777" w:rsidR="007720A6" w:rsidRPr="002639E5" w:rsidRDefault="007720A6" w:rsidP="00A777AC">
            <w:pPr>
              <w:rPr>
                <w:del w:id="29" w:author="Autor"/>
                <w:rFonts w:ascii="Times New Roman" w:hAnsi="Times New Roman" w:cs="Times New Roman"/>
              </w:rPr>
            </w:pPr>
            <w:del w:id="30" w:author="Autor">
              <w:r w:rsidRPr="002639E5">
                <w:rPr>
                  <w:rFonts w:ascii="Times New Roman" w:hAnsi="Times New Roman" w:cs="Times New Roman"/>
                </w:rPr>
                <w:delText xml:space="preserve">Úrad </w:delText>
              </w:r>
              <w:r w:rsidR="004A6B02" w:rsidRPr="002639E5">
                <w:rPr>
                  <w:rFonts w:ascii="Times New Roman" w:hAnsi="Times New Roman" w:cs="Times New Roman"/>
                </w:rPr>
                <w:delText xml:space="preserve">vlády </w:delText>
              </w:r>
              <w:r w:rsidRPr="002639E5">
                <w:rPr>
                  <w:rFonts w:ascii="Times New Roman" w:hAnsi="Times New Roman" w:cs="Times New Roman"/>
                </w:rPr>
                <w:delText xml:space="preserve">SR </w:delText>
              </w:r>
            </w:del>
          </w:p>
          <w:p w14:paraId="73D0ED6C" w14:textId="4763F8EF" w:rsidR="007720A6" w:rsidRPr="002639E5" w:rsidRDefault="004F6647" w:rsidP="00A777AC">
            <w:pPr>
              <w:rPr>
                <w:rFonts w:ascii="Times New Roman" w:hAnsi="Times New Roman" w:cs="Times New Roman"/>
                <w:szCs w:val="20"/>
              </w:rPr>
            </w:pPr>
            <w:r>
              <w:rPr>
                <w:rFonts w:ascii="Times New Roman" w:hAnsi="Times New Roman" w:cs="Times New Roman"/>
                <w:szCs w:val="20"/>
              </w:rPr>
              <w:t>v</w:t>
            </w:r>
            <w:r w:rsidR="00B65160">
              <w:rPr>
                <w:rFonts w:ascii="Times New Roman" w:hAnsi="Times New Roman" w:cs="Times New Roman"/>
                <w:szCs w:val="20"/>
              </w:rPr>
              <w:t> </w:t>
            </w:r>
            <w:r>
              <w:rPr>
                <w:rFonts w:ascii="Times New Roman" w:hAnsi="Times New Roman" w:cs="Times New Roman"/>
                <w:szCs w:val="20"/>
              </w:rPr>
              <w:t>súlade</w:t>
            </w:r>
            <w:r w:rsidR="00B65160">
              <w:rPr>
                <w:rFonts w:ascii="Times New Roman" w:hAnsi="Times New Roman" w:cs="Times New Roman"/>
                <w:szCs w:val="20"/>
              </w:rPr>
              <w:t xml:space="preserve"> </w:t>
            </w:r>
            <w:ins w:id="31" w:author="Autor">
              <w:r w:rsidR="00C1767B" w:rsidRPr="00A10896">
                <w:rPr>
                  <w:rFonts w:ascii="Times New Roman" w:hAnsi="Times New Roman" w:cs="Times New Roman"/>
                  <w:szCs w:val="20"/>
                </w:rPr>
                <w:t>s kapitolou 1.2, ods. 3, písm. b) Systému</w:t>
              </w:r>
            </w:ins>
            <w:del w:id="32" w:author="Autor">
              <w:r w:rsidR="00450FF4">
                <w:rPr>
                  <w:rFonts w:ascii="Times New Roman" w:hAnsi="Times New Roman" w:cs="Times New Roman"/>
                  <w:szCs w:val="20"/>
                </w:rPr>
                <w:delText xml:space="preserve">so </w:delText>
              </w:r>
              <w:r w:rsidR="007720A6" w:rsidRPr="002639E5">
                <w:rPr>
                  <w:rFonts w:ascii="Times New Roman" w:hAnsi="Times New Roman" w:cs="Times New Roman"/>
                  <w:szCs w:val="20"/>
                </w:rPr>
                <w:delText>Systém</w:delText>
              </w:r>
              <w:r w:rsidR="00450FF4">
                <w:rPr>
                  <w:rFonts w:ascii="Times New Roman" w:hAnsi="Times New Roman" w:cs="Times New Roman"/>
                  <w:szCs w:val="20"/>
                </w:rPr>
                <w:delText>om</w:delText>
              </w:r>
            </w:del>
            <w:r w:rsidR="007720A6" w:rsidRPr="002639E5">
              <w:rPr>
                <w:rFonts w:ascii="Times New Roman" w:hAnsi="Times New Roman" w:cs="Times New Roman"/>
                <w:szCs w:val="20"/>
              </w:rPr>
              <w:t xml:space="preserve"> riadenia európskych štrukturálnych a investičných fondov</w:t>
            </w:r>
          </w:p>
          <w:p w14:paraId="313136C1" w14:textId="77777777" w:rsidR="007720A6" w:rsidRPr="002639E5" w:rsidRDefault="007720A6" w:rsidP="00A777AC">
            <w:pPr>
              <w:rPr>
                <w:rFonts w:ascii="Times New Roman" w:hAnsi="Times New Roman" w:cs="Times New Roman"/>
                <w:szCs w:val="20"/>
              </w:rPr>
            </w:pPr>
          </w:p>
          <w:p w14:paraId="480E60F4" w14:textId="77777777" w:rsidR="007720A6" w:rsidRPr="002639E5" w:rsidRDefault="007720A6" w:rsidP="00A777AC">
            <w:pPr>
              <w:rPr>
                <w:rFonts w:ascii="Times New Roman" w:hAnsi="Times New Roman" w:cs="Times New Roman"/>
                <w:szCs w:val="20"/>
              </w:rPr>
            </w:pPr>
            <w:r w:rsidRPr="002639E5">
              <w:rPr>
                <w:rFonts w:ascii="Times New Roman" w:hAnsi="Times New Roman" w:cs="Times New Roman"/>
              </w:rPr>
              <w:t>Metodický pokyn má záväzný charakter v celom rozsahu, ak v jeho texte nie je pri konkrétnom ustanovení uvedené inak</w:t>
            </w:r>
            <w:r w:rsidR="004A6B02" w:rsidRPr="002639E5">
              <w:rPr>
                <w:rFonts w:ascii="Times New Roman" w:hAnsi="Times New Roman" w:cs="Times New Roman"/>
              </w:rPr>
              <w:t>.</w:t>
            </w:r>
          </w:p>
          <w:p w14:paraId="6AAA5E7C" w14:textId="77777777" w:rsidR="007720A6" w:rsidRPr="002639E5" w:rsidRDefault="007720A6" w:rsidP="00A777AC">
            <w:pPr>
              <w:rPr>
                <w:rFonts w:ascii="Times New Roman" w:hAnsi="Times New Roman" w:cs="Times New Roman"/>
                <w:szCs w:val="20"/>
              </w:rPr>
            </w:pPr>
          </w:p>
        </w:tc>
      </w:tr>
      <w:tr w:rsidR="007720A6" w:rsidRPr="002639E5" w14:paraId="0F9397D8" w14:textId="77777777" w:rsidTr="00A777AC">
        <w:tc>
          <w:tcPr>
            <w:tcW w:w="2268" w:type="dxa"/>
            <w:shd w:val="clear" w:color="auto" w:fill="8DB3E2" w:themeFill="text2" w:themeFillTint="66"/>
          </w:tcPr>
          <w:p w14:paraId="42AE34A1" w14:textId="77777777" w:rsidR="003A2D2B" w:rsidRPr="002639E5" w:rsidRDefault="003A2D2B" w:rsidP="00A777AC">
            <w:pPr>
              <w:rPr>
                <w:rFonts w:ascii="Times New Roman" w:hAnsi="Times New Roman" w:cs="Times New Roman"/>
                <w:b/>
                <w:sz w:val="26"/>
                <w:szCs w:val="26"/>
              </w:rPr>
            </w:pPr>
            <w:r w:rsidRPr="002639E5">
              <w:rPr>
                <w:rFonts w:ascii="Times New Roman" w:hAnsi="Times New Roman" w:cs="Times New Roman"/>
                <w:b/>
                <w:sz w:val="26"/>
                <w:szCs w:val="26"/>
              </w:rPr>
              <w:t>Počet príloh:</w:t>
            </w:r>
          </w:p>
          <w:p w14:paraId="44A50B77" w14:textId="0274B9F1" w:rsidR="003A2D2B" w:rsidRDefault="003A2D2B" w:rsidP="00A777AC">
            <w:pPr>
              <w:rPr>
                <w:rFonts w:ascii="Times New Roman" w:hAnsi="Times New Roman" w:cs="Times New Roman"/>
                <w:b/>
                <w:sz w:val="26"/>
                <w:szCs w:val="26"/>
              </w:rPr>
            </w:pPr>
          </w:p>
          <w:p w14:paraId="60BD98F6" w14:textId="57B48D7E"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vydania:</w:t>
            </w:r>
          </w:p>
          <w:p w14:paraId="3844FDAB" w14:textId="0D366B00"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14B25306" w14:textId="600B8969" w:rsidR="003A2D2B" w:rsidRDefault="00F76486" w:rsidP="00A777AC">
            <w:pPr>
              <w:rPr>
                <w:rFonts w:ascii="Times New Roman" w:hAnsi="Times New Roman" w:cs="Times New Roman"/>
                <w:szCs w:val="20"/>
              </w:rPr>
            </w:pPr>
            <w:r>
              <w:rPr>
                <w:rFonts w:ascii="Times New Roman" w:hAnsi="Times New Roman" w:cs="Times New Roman"/>
                <w:szCs w:val="20"/>
              </w:rPr>
              <w:t>1</w:t>
            </w:r>
          </w:p>
          <w:p w14:paraId="4996E099" w14:textId="0EB4DB12" w:rsidR="003A2D2B" w:rsidRDefault="003A2D2B" w:rsidP="00A777AC">
            <w:pPr>
              <w:rPr>
                <w:rFonts w:ascii="Times New Roman" w:hAnsi="Times New Roman" w:cs="Times New Roman"/>
                <w:szCs w:val="20"/>
              </w:rPr>
            </w:pPr>
          </w:p>
          <w:customXmlInsRangeStart w:id="33" w:author="Autor"/>
          <w:sdt>
            <w:sdtPr>
              <w:rPr>
                <w:rFonts w:ascii="Times New Roman" w:hAnsi="Times New Roman" w:cs="Times New Roman"/>
                <w:szCs w:val="20"/>
              </w:rPr>
              <w:id w:val="-1029557648"/>
              <w:placeholder>
                <w:docPart w:val="4204A8E514C54032BC2E728F6FBF9D5B"/>
              </w:placeholder>
              <w:date w:fullDate="2021-12-17T00:00:00Z">
                <w:dateFormat w:val="dd.MM.yyyy"/>
                <w:lid w:val="sk-SK"/>
                <w:storeMappedDataAs w:val="dateTime"/>
                <w:calendar w:val="gregorian"/>
              </w:date>
            </w:sdtPr>
            <w:sdtEndPr/>
            <w:sdtContent>
              <w:customXmlInsRangeEnd w:id="33"/>
              <w:p w14:paraId="13D70E6F" w14:textId="0694C508" w:rsidR="00AD4202" w:rsidRDefault="00361BB0" w:rsidP="00685CBF">
                <w:pPr>
                  <w:rPr>
                    <w:ins w:id="34" w:author="Autor"/>
                    <w:rFonts w:ascii="Times New Roman" w:hAnsi="Times New Roman" w:cs="Times New Roman"/>
                    <w:szCs w:val="20"/>
                  </w:rPr>
                </w:pPr>
                <w:ins w:id="35" w:author="Autor">
                  <w:del w:id="36" w:author="Autor">
                    <w:r w:rsidDel="009D317A">
                      <w:rPr>
                        <w:rFonts w:ascii="Times New Roman" w:hAnsi="Times New Roman" w:cs="Times New Roman"/>
                        <w:szCs w:val="20"/>
                      </w:rPr>
                      <w:delText xml:space="preserve"> </w:delText>
                    </w:r>
                  </w:del>
                  <w:r w:rsidR="009D317A">
                    <w:rPr>
                      <w:rFonts w:ascii="Times New Roman" w:hAnsi="Times New Roman" w:cs="Times New Roman"/>
                      <w:szCs w:val="20"/>
                    </w:rPr>
                    <w:t>17.12.2021</w:t>
                  </w:r>
                </w:ins>
              </w:p>
              <w:customXmlInsRangeStart w:id="37" w:author="Autor"/>
            </w:sdtContent>
          </w:sdt>
          <w:customXmlInsRangeEnd w:id="37"/>
          <w:customXmlDelRangeStart w:id="38" w:author="Autor"/>
          <w:sdt>
            <w:sdtPr>
              <w:rPr>
                <w:rFonts w:ascii="Times New Roman" w:hAnsi="Times New Roman" w:cs="Times New Roman"/>
                <w:szCs w:val="20"/>
              </w:rPr>
              <w:id w:val="88820667"/>
              <w:placeholder>
                <w:docPart w:val="3D91575E86B847D9A896E67B663D7CF2"/>
              </w:placeholder>
              <w:date w:fullDate="2018-04-13T00:00:00Z">
                <w:dateFormat w:val="dd.MM.yyyy"/>
                <w:lid w:val="sk-SK"/>
                <w:storeMappedDataAs w:val="dateTime"/>
                <w:calendar w:val="gregorian"/>
              </w:date>
            </w:sdtPr>
            <w:sdtEndPr/>
            <w:sdtContent>
              <w:customXmlDelRangeEnd w:id="38"/>
              <w:p w14:paraId="49C46CED" w14:textId="3A6D72BA" w:rsidR="007720A6" w:rsidRPr="002639E5" w:rsidRDefault="003B129C" w:rsidP="00685CBF">
                <w:pPr>
                  <w:rPr>
                    <w:rFonts w:ascii="Times New Roman" w:hAnsi="Times New Roman" w:cs="Times New Roman"/>
                    <w:szCs w:val="20"/>
                  </w:rPr>
                </w:pPr>
                <w:del w:id="39" w:author="Autor">
                  <w:r>
                    <w:rPr>
                      <w:rFonts w:ascii="Times New Roman" w:hAnsi="Times New Roman" w:cs="Times New Roman"/>
                      <w:szCs w:val="20"/>
                    </w:rPr>
                    <w:delText>13.04.2018</w:delText>
                  </w:r>
                </w:del>
              </w:p>
              <w:customXmlDelRangeStart w:id="40" w:author="Autor"/>
            </w:sdtContent>
          </w:sdt>
          <w:customXmlDelRangeEnd w:id="40"/>
        </w:tc>
      </w:tr>
      <w:tr w:rsidR="007720A6" w:rsidRPr="002639E5" w14:paraId="53FE66D0" w14:textId="77777777" w:rsidTr="00A777AC">
        <w:tc>
          <w:tcPr>
            <w:tcW w:w="2268" w:type="dxa"/>
            <w:shd w:val="clear" w:color="auto" w:fill="8DB3E2" w:themeFill="text2" w:themeFillTint="66"/>
          </w:tcPr>
          <w:p w14:paraId="03BB0560" w14:textId="271C1B11"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účinnosti:</w:t>
            </w:r>
          </w:p>
          <w:p w14:paraId="38C9F79C"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372CFD4E" w14:textId="61D93BD7" w:rsidR="007720A6" w:rsidRPr="002639E5" w:rsidRDefault="00A56AE7" w:rsidP="006F6A60">
            <w:pPr>
              <w:rPr>
                <w:rFonts w:ascii="Times New Roman" w:hAnsi="Times New Roman" w:cs="Times New Roman"/>
                <w:szCs w:val="20"/>
              </w:rPr>
            </w:pPr>
            <w:customXmlInsRangeStart w:id="41" w:author="Autor"/>
            <w:sdt>
              <w:sdtPr>
                <w:rPr>
                  <w:rFonts w:ascii="Times New Roman" w:hAnsi="Times New Roman" w:cs="Times New Roman"/>
                  <w:szCs w:val="20"/>
                </w:rPr>
                <w:id w:val="2023896173"/>
                <w:placeholder>
                  <w:docPart w:val="771AA623B3F54FDFBA735340172C34E3"/>
                </w:placeholder>
                <w:date w:fullDate="2022-02-01T00:00:00Z">
                  <w:dateFormat w:val="dd.MM.yyyy"/>
                  <w:lid w:val="sk-SK"/>
                  <w:storeMappedDataAs w:val="dateTime"/>
                  <w:calendar w:val="gregorian"/>
                </w:date>
              </w:sdtPr>
              <w:sdtEndPr/>
              <w:sdtContent>
                <w:customXmlInsRangeEnd w:id="41"/>
                <w:ins w:id="42" w:author="Autor">
                  <w:r w:rsidR="009D317A">
                    <w:rPr>
                      <w:rFonts w:ascii="Times New Roman" w:hAnsi="Times New Roman" w:cs="Times New Roman"/>
                      <w:szCs w:val="20"/>
                    </w:rPr>
                    <w:t>01.02.2022</w:t>
                  </w:r>
                </w:ins>
                <w:customXmlInsRangeStart w:id="43" w:author="Autor"/>
              </w:sdtContent>
            </w:sdt>
            <w:customXmlInsRangeEnd w:id="43"/>
            <w:customXmlDelRangeStart w:id="44" w:author="Autor"/>
            <w:sdt>
              <w:sdtPr>
                <w:rPr>
                  <w:rFonts w:ascii="Times New Roman" w:hAnsi="Times New Roman" w:cs="Times New Roman"/>
                  <w:szCs w:val="20"/>
                </w:rPr>
                <w:id w:val="-1813329615"/>
                <w:placeholder>
                  <w:docPart w:val="859BC4D9C258465B887102268265E090"/>
                </w:placeholder>
                <w:date w:fullDate="2018-04-13T00:00:00Z">
                  <w:dateFormat w:val="dd.MM.yyyy"/>
                  <w:lid w:val="sk-SK"/>
                  <w:storeMappedDataAs w:val="dateTime"/>
                  <w:calendar w:val="gregorian"/>
                </w:date>
              </w:sdtPr>
              <w:sdtEndPr/>
              <w:sdtContent>
                <w:customXmlDelRangeEnd w:id="44"/>
                <w:del w:id="45" w:author="Autor">
                  <w:r w:rsidR="003B129C">
                    <w:rPr>
                      <w:rFonts w:ascii="Times New Roman" w:hAnsi="Times New Roman" w:cs="Times New Roman"/>
                      <w:szCs w:val="20"/>
                    </w:rPr>
                    <w:delText>13.04.2018</w:delText>
                  </w:r>
                </w:del>
                <w:customXmlDelRangeStart w:id="46" w:author="Autor"/>
              </w:sdtContent>
            </w:sdt>
            <w:customXmlDelRangeEnd w:id="46"/>
          </w:p>
        </w:tc>
      </w:tr>
      <w:tr w:rsidR="007720A6" w:rsidRPr="002639E5" w14:paraId="082E821B" w14:textId="77777777" w:rsidTr="00A777AC">
        <w:tc>
          <w:tcPr>
            <w:tcW w:w="2268" w:type="dxa"/>
            <w:shd w:val="clear" w:color="auto" w:fill="8DB3E2" w:themeFill="text2" w:themeFillTint="66"/>
          </w:tcPr>
          <w:p w14:paraId="61BB0C5B"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Schválil:</w:t>
            </w:r>
          </w:p>
        </w:tc>
        <w:tc>
          <w:tcPr>
            <w:tcW w:w="6696" w:type="dxa"/>
            <w:shd w:val="clear" w:color="auto" w:fill="8DB3E2" w:themeFill="text2" w:themeFillTint="66"/>
          </w:tcPr>
          <w:p w14:paraId="5FD5F43F" w14:textId="4ADE598D" w:rsidR="007720A6" w:rsidRPr="002639E5" w:rsidRDefault="00C1767B" w:rsidP="00A777AC">
            <w:pPr>
              <w:rPr>
                <w:del w:id="47" w:author="Autor"/>
                <w:rFonts w:ascii="Times New Roman" w:hAnsi="Times New Roman" w:cs="Times New Roman"/>
              </w:rPr>
            </w:pPr>
            <w:ins w:id="48" w:author="Autor">
              <w:r>
                <w:rPr>
                  <w:rFonts w:ascii="Times New Roman" w:hAnsi="Times New Roman" w:cs="Times New Roman"/>
                </w:rPr>
                <w:t>Ing. Iveta Turčanová, generálna riaditeľka sekcie OPTP</w:t>
              </w:r>
              <w:r w:rsidRPr="00A75522">
                <w:rPr>
                  <w:rFonts w:ascii="Times New Roman" w:eastAsia="Times New Roman" w:hAnsi="Times New Roman" w:cs="Times New Roman"/>
                  <w:lang w:eastAsia="sk-SK"/>
                </w:rPr>
                <w:t xml:space="preserve"> a iných finančných mechanizmov</w:t>
              </w:r>
              <w:r w:rsidRPr="002639E5">
                <w:rPr>
                  <w:rFonts w:ascii="Times New Roman" w:hAnsi="Times New Roman" w:cs="Times New Roman"/>
                </w:rPr>
                <w:t xml:space="preserve"> </w:t>
              </w:r>
            </w:ins>
            <w:del w:id="49" w:author="Autor">
              <w:r w:rsidR="007720A6" w:rsidRPr="002639E5">
                <w:rPr>
                  <w:rFonts w:ascii="Times New Roman" w:hAnsi="Times New Roman" w:cs="Times New Roman"/>
                </w:rPr>
                <w:delText>Ing. Igor Federič</w:delText>
              </w:r>
              <w:r w:rsidR="004F6647">
                <w:rPr>
                  <w:rFonts w:ascii="Times New Roman" w:hAnsi="Times New Roman" w:cs="Times New Roman"/>
                </w:rPr>
                <w:delText xml:space="preserve"> </w:delText>
              </w:r>
            </w:del>
          </w:p>
          <w:p w14:paraId="01DCA18E" w14:textId="7EB01F2D" w:rsidR="00040358" w:rsidRPr="002639E5" w:rsidRDefault="007720A6" w:rsidP="00B04A35">
            <w:pPr>
              <w:rPr>
                <w:rFonts w:ascii="Times New Roman" w:hAnsi="Times New Roman" w:cs="Times New Roman"/>
              </w:rPr>
            </w:pPr>
            <w:del w:id="50" w:author="Autor">
              <w:r w:rsidRPr="002639E5">
                <w:rPr>
                  <w:rFonts w:ascii="Times New Roman" w:hAnsi="Times New Roman" w:cs="Times New Roman"/>
                </w:rPr>
                <w:delText>vedúci Úradu vlády Slovenskej republiky</w:delText>
              </w:r>
            </w:del>
          </w:p>
        </w:tc>
      </w:tr>
    </w:tbl>
    <w:bookmarkEnd w:id="4"/>
    <w:p w14:paraId="6BDA26A1" w14:textId="6D3EF9F4" w:rsidR="00BC6F79" w:rsidRDefault="00A777AC" w:rsidP="004A6B02">
      <w:pPr>
        <w:ind w:right="-1"/>
        <w:rPr>
          <w:rFonts w:ascii="Times New Roman" w:hAnsi="Times New Roman" w:cs="Times New Roman"/>
          <w:b/>
          <w:color w:val="365F91" w:themeColor="accent1" w:themeShade="BF"/>
          <w:sz w:val="32"/>
          <w:szCs w:val="32"/>
        </w:rPr>
        <w:sectPr w:rsidR="00BC6F79" w:rsidSect="0006073B">
          <w:headerReference w:type="default" r:id="rId11"/>
          <w:footerReference w:type="default" r:id="rId12"/>
          <w:headerReference w:type="first" r:id="rId13"/>
          <w:pgSz w:w="11906" w:h="16838" w:code="9"/>
          <w:pgMar w:top="567" w:right="1559" w:bottom="1559" w:left="1418" w:header="709" w:footer="561" w:gutter="0"/>
          <w:cols w:space="708"/>
          <w:titlePg/>
          <w:docGrid w:linePitch="360"/>
        </w:sectPr>
      </w:pPr>
      <w:r>
        <w:rPr>
          <w:rFonts w:ascii="Times New Roman" w:hAnsi="Times New Roman" w:cs="Times New Roman"/>
          <w:b/>
          <w:color w:val="365F91" w:themeColor="accent1" w:themeShade="BF"/>
          <w:sz w:val="32"/>
          <w:szCs w:val="32"/>
        </w:rPr>
        <w:br w:type="textWrapping" w:clear="all"/>
      </w:r>
    </w:p>
    <w:sdt>
      <w:sdtPr>
        <w:rPr>
          <w:rFonts w:eastAsiaTheme="minorHAnsi"/>
          <w:b w:val="0"/>
          <w:bCs w:val="0"/>
          <w:color w:val="auto"/>
          <w:sz w:val="24"/>
          <w:szCs w:val="24"/>
          <w:lang w:eastAsia="en-US"/>
        </w:rPr>
        <w:id w:val="460543452"/>
        <w:docPartObj>
          <w:docPartGallery w:val="Table of Contents"/>
          <w:docPartUnique/>
        </w:docPartObj>
      </w:sdtPr>
      <w:sdtEndPr/>
      <w:sdtContent>
        <w:customXmlDelRangeStart w:id="71" w:author="Autor"/>
        <w:sdt>
          <w:sdtPr>
            <w:rPr>
              <w:rFonts w:ascii="Times New Roman" w:eastAsiaTheme="minorHAnsi" w:hAnsi="Times New Roman"/>
              <w:b w:val="0"/>
              <w:bCs w:val="0"/>
              <w:color w:val="auto"/>
              <w:sz w:val="36"/>
              <w:szCs w:val="26"/>
              <w:lang w:eastAsia="en-US"/>
            </w:rPr>
            <w:id w:val="-1586212143"/>
            <w:docPartObj>
              <w:docPartGallery w:val="Table of Contents"/>
              <w:docPartUnique/>
            </w:docPartObj>
          </w:sdtPr>
          <w:sdtEndPr>
            <w:rPr>
              <w:rFonts w:cs="Times New Roman"/>
              <w:sz w:val="24"/>
              <w:szCs w:val="24"/>
            </w:rPr>
          </w:sdtEndPr>
          <w:sdtContent>
            <w:customXmlDelRangeEnd w:id="71"/>
            <w:p w14:paraId="569C3B31" w14:textId="4F1E4A11" w:rsidR="00D20624" w:rsidRPr="00947BE1" w:rsidRDefault="00D20624" w:rsidP="003665E8">
              <w:pPr>
                <w:pStyle w:val="Hlavikaobsahu"/>
                <w:rPr>
                  <w:rFonts w:ascii="Times New Roman" w:hAnsi="Times New Roman"/>
                  <w:sz w:val="36"/>
                  <w:szCs w:val="26"/>
                  <w:lang w:eastAsia="en-US"/>
                  <w:rPrChange w:id="72" w:author="Autor">
                    <w:rPr/>
                  </w:rPrChange>
                </w:rPr>
              </w:pPr>
              <w:r w:rsidRPr="00947BE1">
                <w:rPr>
                  <w:rFonts w:ascii="Times New Roman" w:hAnsi="Times New Roman"/>
                  <w:sz w:val="36"/>
                  <w:szCs w:val="26"/>
                  <w:lang w:eastAsia="en-US"/>
                  <w:rPrChange w:id="73" w:author="Autor">
                    <w:rPr/>
                  </w:rPrChange>
                </w:rPr>
                <w:t>Obsah</w:t>
              </w:r>
            </w:p>
            <w:p w14:paraId="453888E1" w14:textId="6DF18759" w:rsidR="00BD718B" w:rsidRDefault="00D20624">
              <w:pPr>
                <w:pStyle w:val="Obsah2"/>
                <w:rPr>
                  <w:del w:id="74" w:author="Autor"/>
                </w:rPr>
              </w:pPr>
              <w:del w:id="75" w:author="Autor">
                <w:r w:rsidRPr="009858EB">
                  <w:rPr>
                    <w:rFonts w:ascii="Times New Roman" w:hAnsi="Times New Roman" w:cs="Times New Roman"/>
                  </w:rPr>
                  <w:fldChar w:fldCharType="begin"/>
                </w:r>
                <w:r w:rsidRPr="009858EB">
                  <w:rPr>
                    <w:rFonts w:ascii="Times New Roman" w:hAnsi="Times New Roman" w:cs="Times New Roman"/>
                    <w:sz w:val="24"/>
                    <w:szCs w:val="24"/>
                  </w:rPr>
                  <w:delInstrText xml:space="preserve"> TOC \o "1-3" \h \z \u </w:delInstrText>
                </w:r>
                <w:r w:rsidRPr="009858EB">
                  <w:rPr>
                    <w:rFonts w:ascii="Times New Roman" w:hAnsi="Times New Roman" w:cs="Times New Roman"/>
                  </w:rPr>
                  <w:fldChar w:fldCharType="separate"/>
                </w:r>
                <w:r w:rsidR="00361BB0">
                  <w:fldChar w:fldCharType="begin"/>
                </w:r>
                <w:r w:rsidR="00361BB0">
                  <w:delInstrText xml:space="preserve"> HYPERLINK \l "_Toc511292800" </w:delInstrText>
                </w:r>
                <w:r w:rsidR="00361BB0">
                  <w:fldChar w:fldCharType="separate"/>
                </w:r>
                <w:r w:rsidR="00BD718B" w:rsidRPr="008B4FB1">
                  <w:rPr>
                    <w:rStyle w:val="Hypertextovprepojenie"/>
                  </w:rPr>
                  <w:delText>Zoznam použitých skratiek</w:delText>
                </w:r>
                <w:r w:rsidR="00BD718B">
                  <w:rPr>
                    <w:webHidden/>
                  </w:rPr>
                  <w:tab/>
                </w:r>
                <w:r w:rsidR="00BD718B">
                  <w:rPr>
                    <w:webHidden/>
                  </w:rPr>
                  <w:fldChar w:fldCharType="begin"/>
                </w:r>
                <w:r w:rsidR="00BD718B">
                  <w:rPr>
                    <w:webHidden/>
                  </w:rPr>
                  <w:delInstrText xml:space="preserve"> PAGEREF _Toc511292800 \h </w:delInstrText>
                </w:r>
                <w:r w:rsidR="00BD718B">
                  <w:rPr>
                    <w:webHidden/>
                  </w:rPr>
                </w:r>
                <w:r w:rsidR="00BD718B">
                  <w:rPr>
                    <w:webHidden/>
                  </w:rPr>
                  <w:fldChar w:fldCharType="separate"/>
                </w:r>
                <w:r w:rsidR="00BD718B">
                  <w:rPr>
                    <w:webHidden/>
                  </w:rPr>
                  <w:delText>3</w:delText>
                </w:r>
                <w:r w:rsidR="00BD718B">
                  <w:rPr>
                    <w:webHidden/>
                  </w:rPr>
                  <w:fldChar w:fldCharType="end"/>
                </w:r>
                <w:r w:rsidR="00361BB0">
                  <w:fldChar w:fldCharType="end"/>
                </w:r>
              </w:del>
            </w:p>
            <w:p w14:paraId="24E80A4A" w14:textId="23F92033" w:rsidR="00BD718B" w:rsidRDefault="00361BB0">
              <w:pPr>
                <w:pStyle w:val="Obsah2"/>
                <w:rPr>
                  <w:del w:id="76" w:author="Autor"/>
                </w:rPr>
              </w:pPr>
              <w:del w:id="77" w:author="Autor">
                <w:r>
                  <w:fldChar w:fldCharType="begin"/>
                </w:r>
                <w:r>
                  <w:delInstrText xml:space="preserve"> HYPERLINK \l "_Toc511292801" </w:delInstrText>
                </w:r>
                <w:r>
                  <w:fldChar w:fldCharType="separate"/>
                </w:r>
                <w:r w:rsidR="00BD718B" w:rsidRPr="008B4FB1">
                  <w:rPr>
                    <w:rStyle w:val="Hypertextovprepojenie"/>
                  </w:rPr>
                  <w:delText>1 Súvisiace právne predpisy a dokumenty</w:delText>
                </w:r>
                <w:r w:rsidR="00BD718B">
                  <w:rPr>
                    <w:webHidden/>
                  </w:rPr>
                  <w:tab/>
                </w:r>
                <w:r w:rsidR="00BD718B">
                  <w:rPr>
                    <w:webHidden/>
                  </w:rPr>
                  <w:fldChar w:fldCharType="begin"/>
                </w:r>
                <w:r w:rsidR="00BD718B">
                  <w:rPr>
                    <w:webHidden/>
                  </w:rPr>
                  <w:delInstrText xml:space="preserve"> PAGEREF _Toc511292801 \h </w:delInstrText>
                </w:r>
                <w:r w:rsidR="00BD718B">
                  <w:rPr>
                    <w:webHidden/>
                  </w:rPr>
                </w:r>
                <w:r w:rsidR="00BD718B">
                  <w:rPr>
                    <w:webHidden/>
                  </w:rPr>
                  <w:fldChar w:fldCharType="separate"/>
                </w:r>
                <w:r w:rsidR="00BD718B">
                  <w:rPr>
                    <w:webHidden/>
                  </w:rPr>
                  <w:delText>4</w:delText>
                </w:r>
                <w:r w:rsidR="00BD718B">
                  <w:rPr>
                    <w:webHidden/>
                  </w:rPr>
                  <w:fldChar w:fldCharType="end"/>
                </w:r>
                <w:r>
                  <w:fldChar w:fldCharType="end"/>
                </w:r>
              </w:del>
            </w:p>
            <w:p w14:paraId="74DF7798" w14:textId="22435067" w:rsidR="00BD718B" w:rsidRDefault="00361BB0">
              <w:pPr>
                <w:pStyle w:val="Obsah2"/>
                <w:rPr>
                  <w:del w:id="78" w:author="Autor"/>
                </w:rPr>
              </w:pPr>
              <w:del w:id="79" w:author="Autor">
                <w:r>
                  <w:fldChar w:fldCharType="begin"/>
                </w:r>
                <w:r>
                  <w:delInstrText xml:space="preserve"> HYPERLINK \l "_Toc511292802" </w:delInstrText>
                </w:r>
                <w:r>
                  <w:fldChar w:fldCharType="separate"/>
                </w:r>
                <w:r w:rsidR="00BD718B" w:rsidRPr="008B4FB1">
                  <w:rPr>
                    <w:rStyle w:val="Hypertextovprepojenie"/>
                  </w:rPr>
                  <w:delText>2 Základné pojmy</w:delText>
                </w:r>
                <w:r w:rsidR="00BD718B">
                  <w:rPr>
                    <w:webHidden/>
                  </w:rPr>
                  <w:tab/>
                </w:r>
                <w:r w:rsidR="00BD718B">
                  <w:rPr>
                    <w:webHidden/>
                  </w:rPr>
                  <w:fldChar w:fldCharType="begin"/>
                </w:r>
                <w:r w:rsidR="00BD718B">
                  <w:rPr>
                    <w:webHidden/>
                  </w:rPr>
                  <w:delInstrText xml:space="preserve"> PAGEREF _Toc511292802 \h </w:delInstrText>
                </w:r>
                <w:r w:rsidR="00BD718B">
                  <w:rPr>
                    <w:webHidden/>
                  </w:rPr>
                </w:r>
                <w:r w:rsidR="00BD718B">
                  <w:rPr>
                    <w:webHidden/>
                  </w:rPr>
                  <w:fldChar w:fldCharType="separate"/>
                </w:r>
                <w:r w:rsidR="00BD718B">
                  <w:rPr>
                    <w:webHidden/>
                  </w:rPr>
                  <w:delText>5</w:delText>
                </w:r>
                <w:r w:rsidR="00BD718B">
                  <w:rPr>
                    <w:webHidden/>
                  </w:rPr>
                  <w:fldChar w:fldCharType="end"/>
                </w:r>
                <w:r>
                  <w:fldChar w:fldCharType="end"/>
                </w:r>
              </w:del>
            </w:p>
            <w:p w14:paraId="3BFC03B2" w14:textId="0C83E3C0" w:rsidR="00BD718B" w:rsidRDefault="00361BB0">
              <w:pPr>
                <w:pStyle w:val="Obsah2"/>
                <w:rPr>
                  <w:del w:id="80" w:author="Autor"/>
                </w:rPr>
              </w:pPr>
              <w:del w:id="81" w:author="Autor">
                <w:r>
                  <w:fldChar w:fldCharType="begin"/>
                </w:r>
                <w:r>
                  <w:delInstrText xml:space="preserve"> HYPERLINK \l "_Toc511292803" </w:delInstrText>
                </w:r>
                <w:r>
                  <w:fldChar w:fldCharType="separate"/>
                </w:r>
                <w:r w:rsidR="00BD718B" w:rsidRPr="008B4FB1">
                  <w:rPr>
                    <w:rStyle w:val="Hypertextovprepojenie"/>
                  </w:rPr>
                  <w:delText>3 Úvod</w:delText>
                </w:r>
                <w:r w:rsidR="00BD718B">
                  <w:rPr>
                    <w:webHidden/>
                  </w:rPr>
                  <w:tab/>
                </w:r>
                <w:r w:rsidR="00BD718B">
                  <w:rPr>
                    <w:webHidden/>
                  </w:rPr>
                  <w:fldChar w:fldCharType="begin"/>
                </w:r>
                <w:r w:rsidR="00BD718B">
                  <w:rPr>
                    <w:webHidden/>
                  </w:rPr>
                  <w:delInstrText xml:space="preserve"> PAGEREF _Toc511292803 \h </w:delInstrText>
                </w:r>
                <w:r w:rsidR="00BD718B">
                  <w:rPr>
                    <w:webHidden/>
                  </w:rPr>
                </w:r>
                <w:r w:rsidR="00BD718B">
                  <w:rPr>
                    <w:webHidden/>
                  </w:rPr>
                  <w:fldChar w:fldCharType="separate"/>
                </w:r>
                <w:r w:rsidR="00BD718B">
                  <w:rPr>
                    <w:webHidden/>
                  </w:rPr>
                  <w:delText>6</w:delText>
                </w:r>
                <w:r w:rsidR="00BD718B">
                  <w:rPr>
                    <w:webHidden/>
                  </w:rPr>
                  <w:fldChar w:fldCharType="end"/>
                </w:r>
                <w:r>
                  <w:fldChar w:fldCharType="end"/>
                </w:r>
              </w:del>
            </w:p>
            <w:p w14:paraId="4E2698B5" w14:textId="2BEF535F" w:rsidR="00BD718B" w:rsidRDefault="00361BB0">
              <w:pPr>
                <w:pStyle w:val="Obsah2"/>
                <w:rPr>
                  <w:del w:id="82" w:author="Autor"/>
                </w:rPr>
              </w:pPr>
              <w:del w:id="83" w:author="Autor">
                <w:r>
                  <w:fldChar w:fldCharType="begin"/>
                </w:r>
                <w:r>
                  <w:delInstrText xml:space="preserve"> HYPERLINK \l "_Toc511292804" </w:delInstrText>
                </w:r>
                <w:r>
                  <w:fldChar w:fldCharType="separate"/>
                </w:r>
                <w:r w:rsidR="00BD718B" w:rsidRPr="008B4FB1">
                  <w:rPr>
                    <w:rStyle w:val="Hypertextovprepojenie"/>
                  </w:rPr>
                  <w:delText>4 Štruktúra a obsah</w:delText>
                </w:r>
                <w:r w:rsidR="00BD718B">
                  <w:rPr>
                    <w:webHidden/>
                  </w:rPr>
                  <w:tab/>
                </w:r>
                <w:r w:rsidR="00BD718B">
                  <w:rPr>
                    <w:webHidden/>
                  </w:rPr>
                  <w:fldChar w:fldCharType="begin"/>
                </w:r>
                <w:r w:rsidR="00BD718B">
                  <w:rPr>
                    <w:webHidden/>
                  </w:rPr>
                  <w:delInstrText xml:space="preserve"> PAGEREF _Toc511292804 \h </w:delInstrText>
                </w:r>
                <w:r w:rsidR="00BD718B">
                  <w:rPr>
                    <w:webHidden/>
                  </w:rPr>
                </w:r>
                <w:r w:rsidR="00BD718B">
                  <w:rPr>
                    <w:webHidden/>
                  </w:rPr>
                  <w:fldChar w:fldCharType="separate"/>
                </w:r>
                <w:r w:rsidR="00BD718B">
                  <w:rPr>
                    <w:webHidden/>
                  </w:rPr>
                  <w:delText>7</w:delText>
                </w:r>
                <w:r w:rsidR="00BD718B">
                  <w:rPr>
                    <w:webHidden/>
                  </w:rPr>
                  <w:fldChar w:fldCharType="end"/>
                </w:r>
                <w:r>
                  <w:fldChar w:fldCharType="end"/>
                </w:r>
              </w:del>
            </w:p>
            <w:p w14:paraId="39BD37D0" w14:textId="6F4FB62F" w:rsidR="00BD718B" w:rsidRDefault="00361BB0">
              <w:pPr>
                <w:pStyle w:val="Obsah2"/>
                <w:rPr>
                  <w:del w:id="84" w:author="Autor"/>
                </w:rPr>
              </w:pPr>
              <w:del w:id="85" w:author="Autor">
                <w:r>
                  <w:fldChar w:fldCharType="begin"/>
                </w:r>
                <w:r>
                  <w:delInstrText xml:space="preserve"> HYPERLINK \l "_Toc511292805" </w:delInstrText>
                </w:r>
                <w:r>
                  <w:fldChar w:fldCharType="separate"/>
                </w:r>
                <w:r w:rsidR="00BD718B" w:rsidRPr="008B4FB1">
                  <w:rPr>
                    <w:rStyle w:val="Hypertextovprepojenie"/>
                  </w:rPr>
                  <w:delText>5 Zodpovednosti</w:delText>
                </w:r>
                <w:r w:rsidR="00BD718B">
                  <w:rPr>
                    <w:webHidden/>
                  </w:rPr>
                  <w:tab/>
                </w:r>
                <w:r w:rsidR="00BD718B">
                  <w:rPr>
                    <w:webHidden/>
                  </w:rPr>
                  <w:fldChar w:fldCharType="begin"/>
                </w:r>
                <w:r w:rsidR="00BD718B">
                  <w:rPr>
                    <w:webHidden/>
                  </w:rPr>
                  <w:delInstrText xml:space="preserve"> PAGEREF _Toc511292805 \h </w:delInstrText>
                </w:r>
                <w:r w:rsidR="00BD718B">
                  <w:rPr>
                    <w:webHidden/>
                  </w:rPr>
                </w:r>
                <w:r w:rsidR="00BD718B">
                  <w:rPr>
                    <w:webHidden/>
                  </w:rPr>
                  <w:fldChar w:fldCharType="separate"/>
                </w:r>
                <w:r w:rsidR="00BD718B">
                  <w:rPr>
                    <w:webHidden/>
                  </w:rPr>
                  <w:delText>8</w:delText>
                </w:r>
                <w:r w:rsidR="00BD718B">
                  <w:rPr>
                    <w:webHidden/>
                  </w:rPr>
                  <w:fldChar w:fldCharType="end"/>
                </w:r>
                <w:r>
                  <w:fldChar w:fldCharType="end"/>
                </w:r>
              </w:del>
            </w:p>
            <w:p w14:paraId="2B12FB28" w14:textId="1D63D9A5" w:rsidR="00BD718B" w:rsidRDefault="00361BB0">
              <w:pPr>
                <w:pStyle w:val="Obsah2"/>
                <w:rPr>
                  <w:del w:id="86" w:author="Autor"/>
                </w:rPr>
              </w:pPr>
              <w:del w:id="87" w:author="Autor">
                <w:r>
                  <w:fldChar w:fldCharType="begin"/>
                </w:r>
                <w:r>
                  <w:delInstrText xml:space="preserve"> HYPERLINK \l "_Toc511292806" </w:delInstrText>
                </w:r>
                <w:r>
                  <w:fldChar w:fldCharType="separate"/>
                </w:r>
                <w:r w:rsidR="00BD718B" w:rsidRPr="008B4FB1">
                  <w:rPr>
                    <w:rStyle w:val="Hypertextovprepojenie"/>
                  </w:rPr>
                  <w:delText>6 Popis hlavných údajov</w:delText>
                </w:r>
                <w:r w:rsidR="00BD718B">
                  <w:rPr>
                    <w:webHidden/>
                  </w:rPr>
                  <w:tab/>
                </w:r>
                <w:r w:rsidR="00BD718B">
                  <w:rPr>
                    <w:webHidden/>
                  </w:rPr>
                  <w:fldChar w:fldCharType="begin"/>
                </w:r>
                <w:r w:rsidR="00BD718B">
                  <w:rPr>
                    <w:webHidden/>
                  </w:rPr>
                  <w:delInstrText xml:space="preserve"> PAGEREF _Toc511292806 \h </w:delInstrText>
                </w:r>
                <w:r w:rsidR="00BD718B">
                  <w:rPr>
                    <w:webHidden/>
                  </w:rPr>
                </w:r>
                <w:r w:rsidR="00BD718B">
                  <w:rPr>
                    <w:webHidden/>
                  </w:rPr>
                  <w:fldChar w:fldCharType="separate"/>
                </w:r>
                <w:r w:rsidR="00BD718B">
                  <w:rPr>
                    <w:webHidden/>
                  </w:rPr>
                  <w:delText>8</w:delText>
                </w:r>
                <w:r w:rsidR="00BD718B">
                  <w:rPr>
                    <w:webHidden/>
                  </w:rPr>
                  <w:fldChar w:fldCharType="end"/>
                </w:r>
                <w:r>
                  <w:fldChar w:fldCharType="end"/>
                </w:r>
              </w:del>
            </w:p>
            <w:p w14:paraId="123A0A25" w14:textId="6EAA64B0" w:rsidR="00BD718B" w:rsidRDefault="00361BB0">
              <w:pPr>
                <w:pStyle w:val="Obsah2"/>
                <w:rPr>
                  <w:del w:id="88" w:author="Autor"/>
                </w:rPr>
              </w:pPr>
              <w:del w:id="89" w:author="Autor">
                <w:r>
                  <w:fldChar w:fldCharType="begin"/>
                </w:r>
                <w:r>
                  <w:delInstrText xml:space="preserve"> HYPERLINK \l "_Toc511292807" </w:delInstrText>
                </w:r>
                <w:r>
                  <w:fldChar w:fldCharType="separate"/>
                </w:r>
                <w:r w:rsidR="00BD718B" w:rsidRPr="008B4FB1">
                  <w:rPr>
                    <w:rStyle w:val="Hypertextovprepojenie"/>
                  </w:rPr>
                  <w:delText>7 Zoznam príloh</w:delText>
                </w:r>
                <w:r w:rsidR="00BD718B">
                  <w:rPr>
                    <w:webHidden/>
                  </w:rPr>
                  <w:tab/>
                </w:r>
                <w:r w:rsidR="00BD718B">
                  <w:rPr>
                    <w:webHidden/>
                  </w:rPr>
                  <w:fldChar w:fldCharType="begin"/>
                </w:r>
                <w:r w:rsidR="00BD718B">
                  <w:rPr>
                    <w:webHidden/>
                  </w:rPr>
                  <w:delInstrText xml:space="preserve"> PAGEREF _Toc511292807 \h </w:delInstrText>
                </w:r>
                <w:r w:rsidR="00BD718B">
                  <w:rPr>
                    <w:webHidden/>
                  </w:rPr>
                </w:r>
                <w:r w:rsidR="00BD718B">
                  <w:rPr>
                    <w:webHidden/>
                  </w:rPr>
                  <w:fldChar w:fldCharType="separate"/>
                </w:r>
                <w:r w:rsidR="00BD718B">
                  <w:rPr>
                    <w:webHidden/>
                  </w:rPr>
                  <w:delText>10</w:delText>
                </w:r>
                <w:r w:rsidR="00BD718B">
                  <w:rPr>
                    <w:webHidden/>
                  </w:rPr>
                  <w:fldChar w:fldCharType="end"/>
                </w:r>
                <w:r>
                  <w:fldChar w:fldCharType="end"/>
                </w:r>
              </w:del>
            </w:p>
            <w:p w14:paraId="4297AC2E" w14:textId="701356BD" w:rsidR="00D20624" w:rsidRPr="002639E5" w:rsidRDefault="00D20624" w:rsidP="00927942">
              <w:pPr>
                <w:spacing w:line="480" w:lineRule="auto"/>
                <w:rPr>
                  <w:rFonts w:ascii="Times New Roman" w:hAnsi="Times New Roman" w:cs="Times New Roman"/>
                </w:rPr>
              </w:pPr>
              <w:del w:id="90" w:author="Autor">
                <w:r w:rsidRPr="009858EB">
                  <w:rPr>
                    <w:rFonts w:ascii="Times New Roman" w:hAnsi="Times New Roman" w:cs="Times New Roman"/>
                    <w:b/>
                    <w:bCs/>
                  </w:rPr>
                  <w:fldChar w:fldCharType="end"/>
                </w:r>
              </w:del>
            </w:p>
            <w:customXmlDelRangeStart w:id="91" w:author="Autor"/>
          </w:sdtContent>
        </w:sdt>
        <w:customXmlDelRangeEnd w:id="91"/>
        <w:p w14:paraId="4D93C904" w14:textId="0448B495" w:rsidR="001A0D21" w:rsidRPr="001A0D21" w:rsidRDefault="00D179C4">
          <w:pPr>
            <w:pStyle w:val="Obsah2"/>
            <w:rPr>
              <w:ins w:id="92" w:author="Autor"/>
              <w:rFonts w:ascii="Times New Roman" w:hAnsi="Times New Roman" w:cs="Times New Roman"/>
              <w:sz w:val="24"/>
              <w:szCs w:val="24"/>
              <w:rPrChange w:id="93" w:author="Autor">
                <w:rPr>
                  <w:ins w:id="94" w:author="Autor"/>
                </w:rPr>
              </w:rPrChange>
            </w:rPr>
          </w:pPr>
          <w:r w:rsidRPr="001A0D21">
            <w:rPr>
              <w:rFonts w:ascii="Times New Roman" w:hAnsi="Times New Roman" w:cs="Times New Roman"/>
              <w:sz w:val="24"/>
              <w:szCs w:val="24"/>
            </w:rPr>
            <w:fldChar w:fldCharType="begin"/>
          </w:r>
          <w:r w:rsidRPr="001A0D21">
            <w:rPr>
              <w:rFonts w:ascii="Times New Roman" w:hAnsi="Times New Roman" w:cs="Times New Roman"/>
              <w:sz w:val="24"/>
              <w:szCs w:val="24"/>
            </w:rPr>
            <w:instrText xml:space="preserve"> TOC \o "1-3" \h \z \u </w:instrText>
          </w:r>
          <w:r w:rsidRPr="001A0D21">
            <w:rPr>
              <w:rFonts w:ascii="Times New Roman" w:hAnsi="Times New Roman" w:cs="Times New Roman"/>
              <w:sz w:val="24"/>
              <w:szCs w:val="24"/>
              <w:rPrChange w:id="95" w:author="Autor">
                <w:rPr>
                  <w:rFonts w:ascii="Times New Roman" w:eastAsiaTheme="minorHAnsi" w:hAnsi="Times New Roman" w:cs="Times New Roman"/>
                  <w:b/>
                  <w:bCs/>
                  <w:noProof w:val="0"/>
                  <w:sz w:val="24"/>
                  <w:szCs w:val="24"/>
                  <w:lang w:eastAsia="en-US"/>
                </w:rPr>
              </w:rPrChange>
            </w:rPr>
            <w:fldChar w:fldCharType="separate"/>
          </w:r>
          <w:ins w:id="96" w:author="Autor">
            <w:r w:rsidR="001A0D21" w:rsidRPr="001A0D21">
              <w:rPr>
                <w:rStyle w:val="Hypertextovprepojenie"/>
                <w:rFonts w:ascii="Times New Roman" w:hAnsi="Times New Roman" w:cs="Times New Roman"/>
                <w:sz w:val="24"/>
                <w:szCs w:val="24"/>
                <w:rPrChange w:id="97" w:author="Autor">
                  <w:rPr>
                    <w:rStyle w:val="Hypertextovprepojenie"/>
                  </w:rPr>
                </w:rPrChange>
              </w:rPr>
              <w:fldChar w:fldCharType="begin"/>
            </w:r>
            <w:r w:rsidR="001A0D21" w:rsidRPr="001A0D21">
              <w:rPr>
                <w:rStyle w:val="Hypertextovprepojenie"/>
                <w:rFonts w:ascii="Times New Roman" w:hAnsi="Times New Roman" w:cs="Times New Roman"/>
                <w:sz w:val="24"/>
                <w:szCs w:val="24"/>
                <w:rPrChange w:id="98" w:author="Autor">
                  <w:rPr>
                    <w:rStyle w:val="Hypertextovprepojenie"/>
                  </w:rPr>
                </w:rPrChange>
              </w:rPr>
              <w:instrText xml:space="preserve"> </w:instrText>
            </w:r>
            <w:r w:rsidR="001A0D21" w:rsidRPr="001A0D21">
              <w:rPr>
                <w:rFonts w:ascii="Times New Roman" w:hAnsi="Times New Roman" w:cs="Times New Roman"/>
                <w:sz w:val="24"/>
                <w:szCs w:val="24"/>
                <w:rPrChange w:id="99" w:author="Autor">
                  <w:rPr/>
                </w:rPrChange>
              </w:rPr>
              <w:instrText>HYPERLINK \l "_Toc90632600"</w:instrText>
            </w:r>
            <w:r w:rsidR="001A0D21" w:rsidRPr="001A0D21">
              <w:rPr>
                <w:rStyle w:val="Hypertextovprepojenie"/>
                <w:rFonts w:ascii="Times New Roman" w:hAnsi="Times New Roman" w:cs="Times New Roman"/>
                <w:sz w:val="24"/>
                <w:szCs w:val="24"/>
                <w:rPrChange w:id="100" w:author="Autor">
                  <w:rPr>
                    <w:rStyle w:val="Hypertextovprepojenie"/>
                  </w:rPr>
                </w:rPrChange>
              </w:rPr>
              <w:instrText xml:space="preserve"> </w:instrText>
            </w:r>
            <w:r w:rsidR="001A0D21" w:rsidRPr="001A0D21">
              <w:rPr>
                <w:rStyle w:val="Hypertextovprepojenie"/>
                <w:rFonts w:ascii="Times New Roman" w:hAnsi="Times New Roman" w:cs="Times New Roman"/>
                <w:sz w:val="24"/>
                <w:szCs w:val="24"/>
                <w:rPrChange w:id="101" w:author="Autor">
                  <w:rPr>
                    <w:rStyle w:val="Hypertextovprepojenie"/>
                  </w:rPr>
                </w:rPrChange>
              </w:rPr>
              <w:fldChar w:fldCharType="separate"/>
            </w:r>
            <w:r w:rsidR="001A0D21" w:rsidRPr="001A0D21">
              <w:rPr>
                <w:rStyle w:val="Hypertextovprepojenie"/>
                <w:rFonts w:ascii="Times New Roman" w:hAnsi="Times New Roman" w:cs="Times New Roman"/>
                <w:sz w:val="24"/>
                <w:szCs w:val="24"/>
                <w:rPrChange w:id="102" w:author="Autor">
                  <w:rPr>
                    <w:rStyle w:val="Hypertextovprepojenie"/>
                  </w:rPr>
                </w:rPrChange>
              </w:rPr>
              <w:t>1 Úvod</w:t>
            </w:r>
            <w:r w:rsidR="001A0D21" w:rsidRPr="001A0D21">
              <w:rPr>
                <w:rFonts w:ascii="Times New Roman" w:hAnsi="Times New Roman" w:cs="Times New Roman"/>
                <w:webHidden/>
                <w:sz w:val="24"/>
                <w:szCs w:val="24"/>
                <w:rPrChange w:id="103" w:author="Autor">
                  <w:rPr>
                    <w:webHidden/>
                  </w:rPr>
                </w:rPrChange>
              </w:rPr>
              <w:tab/>
            </w:r>
            <w:r w:rsidR="001A0D21" w:rsidRPr="001A0D21">
              <w:rPr>
                <w:rFonts w:ascii="Times New Roman" w:hAnsi="Times New Roman" w:cs="Times New Roman"/>
                <w:webHidden/>
                <w:sz w:val="24"/>
                <w:szCs w:val="24"/>
                <w:rPrChange w:id="104" w:author="Autor">
                  <w:rPr>
                    <w:webHidden/>
                  </w:rPr>
                </w:rPrChange>
              </w:rPr>
              <w:fldChar w:fldCharType="begin"/>
            </w:r>
            <w:r w:rsidR="001A0D21" w:rsidRPr="001A0D21">
              <w:rPr>
                <w:rFonts w:ascii="Times New Roman" w:hAnsi="Times New Roman" w:cs="Times New Roman"/>
                <w:webHidden/>
                <w:sz w:val="24"/>
                <w:szCs w:val="24"/>
                <w:rPrChange w:id="105" w:author="Autor">
                  <w:rPr>
                    <w:webHidden/>
                  </w:rPr>
                </w:rPrChange>
              </w:rPr>
              <w:instrText xml:space="preserve"> PAGEREF _Toc90632600 \h </w:instrText>
            </w:r>
          </w:ins>
          <w:r w:rsidR="001A0D21" w:rsidRPr="001A0D21">
            <w:rPr>
              <w:rFonts w:ascii="Times New Roman" w:hAnsi="Times New Roman" w:cs="Times New Roman"/>
              <w:webHidden/>
              <w:sz w:val="24"/>
              <w:szCs w:val="24"/>
              <w:rPrChange w:id="106" w:author="Autor">
                <w:rPr>
                  <w:rFonts w:ascii="Times New Roman" w:hAnsi="Times New Roman" w:cs="Times New Roman"/>
                  <w:webHidden/>
                  <w:sz w:val="24"/>
                  <w:szCs w:val="24"/>
                </w:rPr>
              </w:rPrChange>
            </w:rPr>
          </w:r>
          <w:r w:rsidR="001A0D21" w:rsidRPr="001A0D21">
            <w:rPr>
              <w:rFonts w:ascii="Times New Roman" w:hAnsi="Times New Roman" w:cs="Times New Roman"/>
              <w:webHidden/>
              <w:sz w:val="24"/>
              <w:szCs w:val="24"/>
              <w:rPrChange w:id="107" w:author="Autor">
                <w:rPr>
                  <w:webHidden/>
                </w:rPr>
              </w:rPrChange>
            </w:rPr>
            <w:fldChar w:fldCharType="separate"/>
          </w:r>
          <w:ins w:id="108" w:author="Autor">
            <w:r w:rsidR="001A0D21" w:rsidRPr="001A0D21">
              <w:rPr>
                <w:rFonts w:ascii="Times New Roman" w:hAnsi="Times New Roman" w:cs="Times New Roman"/>
                <w:webHidden/>
                <w:sz w:val="24"/>
                <w:szCs w:val="24"/>
                <w:rPrChange w:id="109" w:author="Autor">
                  <w:rPr>
                    <w:webHidden/>
                  </w:rPr>
                </w:rPrChange>
              </w:rPr>
              <w:t>3</w:t>
            </w:r>
            <w:r w:rsidR="001A0D21" w:rsidRPr="001A0D21">
              <w:rPr>
                <w:rFonts w:ascii="Times New Roman" w:hAnsi="Times New Roman" w:cs="Times New Roman"/>
                <w:webHidden/>
                <w:sz w:val="24"/>
                <w:szCs w:val="24"/>
                <w:rPrChange w:id="110" w:author="Autor">
                  <w:rPr>
                    <w:webHidden/>
                  </w:rPr>
                </w:rPrChange>
              </w:rPr>
              <w:fldChar w:fldCharType="end"/>
            </w:r>
            <w:r w:rsidR="001A0D21" w:rsidRPr="001A0D21">
              <w:rPr>
                <w:rStyle w:val="Hypertextovprepojenie"/>
                <w:rFonts w:ascii="Times New Roman" w:hAnsi="Times New Roman" w:cs="Times New Roman"/>
                <w:sz w:val="24"/>
                <w:szCs w:val="24"/>
                <w:rPrChange w:id="111" w:author="Autor">
                  <w:rPr>
                    <w:rStyle w:val="Hypertextovprepojenie"/>
                  </w:rPr>
                </w:rPrChange>
              </w:rPr>
              <w:fldChar w:fldCharType="end"/>
            </w:r>
          </w:ins>
        </w:p>
        <w:p w14:paraId="39938183" w14:textId="08727F47" w:rsidR="001A0D21" w:rsidRPr="001A0D21" w:rsidRDefault="001A0D21">
          <w:pPr>
            <w:pStyle w:val="Obsah2"/>
            <w:rPr>
              <w:ins w:id="112" w:author="Autor"/>
              <w:rFonts w:ascii="Times New Roman" w:hAnsi="Times New Roman" w:cs="Times New Roman"/>
              <w:sz w:val="24"/>
              <w:szCs w:val="24"/>
              <w:rPrChange w:id="113" w:author="Autor">
                <w:rPr>
                  <w:ins w:id="114" w:author="Autor"/>
                </w:rPr>
              </w:rPrChange>
            </w:rPr>
          </w:pPr>
          <w:ins w:id="115" w:author="Autor">
            <w:r w:rsidRPr="001A0D21">
              <w:rPr>
                <w:rStyle w:val="Hypertextovprepojenie"/>
                <w:rFonts w:ascii="Times New Roman" w:hAnsi="Times New Roman" w:cs="Times New Roman"/>
                <w:sz w:val="24"/>
                <w:szCs w:val="24"/>
                <w:rPrChange w:id="116" w:author="Autor">
                  <w:rPr>
                    <w:rStyle w:val="Hypertextovprepojenie"/>
                  </w:rPr>
                </w:rPrChange>
              </w:rPr>
              <w:fldChar w:fldCharType="begin"/>
            </w:r>
            <w:r w:rsidRPr="001A0D21">
              <w:rPr>
                <w:rStyle w:val="Hypertextovprepojenie"/>
                <w:rFonts w:ascii="Times New Roman" w:hAnsi="Times New Roman" w:cs="Times New Roman"/>
                <w:sz w:val="24"/>
                <w:szCs w:val="24"/>
                <w:rPrChange w:id="117" w:author="Autor">
                  <w:rPr>
                    <w:rStyle w:val="Hypertextovprepojenie"/>
                  </w:rPr>
                </w:rPrChange>
              </w:rPr>
              <w:instrText xml:space="preserve"> </w:instrText>
            </w:r>
            <w:r w:rsidRPr="001A0D21">
              <w:rPr>
                <w:rFonts w:ascii="Times New Roman" w:hAnsi="Times New Roman" w:cs="Times New Roman"/>
                <w:sz w:val="24"/>
                <w:szCs w:val="24"/>
                <w:rPrChange w:id="118" w:author="Autor">
                  <w:rPr/>
                </w:rPrChange>
              </w:rPr>
              <w:instrText>HYPERLINK \l "_Toc90632601"</w:instrText>
            </w:r>
            <w:r w:rsidRPr="001A0D21">
              <w:rPr>
                <w:rStyle w:val="Hypertextovprepojenie"/>
                <w:rFonts w:ascii="Times New Roman" w:hAnsi="Times New Roman" w:cs="Times New Roman"/>
                <w:sz w:val="24"/>
                <w:szCs w:val="24"/>
                <w:rPrChange w:id="119" w:author="Autor">
                  <w:rPr>
                    <w:rStyle w:val="Hypertextovprepojenie"/>
                  </w:rPr>
                </w:rPrChange>
              </w:rPr>
              <w:instrText xml:space="preserve"> </w:instrText>
            </w:r>
            <w:r w:rsidRPr="001A0D21">
              <w:rPr>
                <w:rStyle w:val="Hypertextovprepojenie"/>
                <w:rFonts w:ascii="Times New Roman" w:hAnsi="Times New Roman" w:cs="Times New Roman"/>
                <w:sz w:val="24"/>
                <w:szCs w:val="24"/>
                <w:rPrChange w:id="120" w:author="Autor">
                  <w:rPr>
                    <w:rStyle w:val="Hypertextovprepojenie"/>
                  </w:rPr>
                </w:rPrChange>
              </w:rPr>
              <w:fldChar w:fldCharType="separate"/>
            </w:r>
            <w:r w:rsidRPr="001A0D21">
              <w:rPr>
                <w:rStyle w:val="Hypertextovprepojenie"/>
                <w:rFonts w:ascii="Times New Roman" w:hAnsi="Times New Roman" w:cs="Times New Roman"/>
                <w:sz w:val="24"/>
                <w:szCs w:val="24"/>
                <w:rPrChange w:id="121" w:author="Autor">
                  <w:rPr>
                    <w:rStyle w:val="Hypertextovprepojenie"/>
                  </w:rPr>
                </w:rPrChange>
              </w:rPr>
              <w:t>2 Základné pojmy</w:t>
            </w:r>
            <w:r w:rsidRPr="001A0D21">
              <w:rPr>
                <w:rFonts w:ascii="Times New Roman" w:hAnsi="Times New Roman" w:cs="Times New Roman"/>
                <w:webHidden/>
                <w:sz w:val="24"/>
                <w:szCs w:val="24"/>
                <w:rPrChange w:id="122" w:author="Autor">
                  <w:rPr>
                    <w:webHidden/>
                  </w:rPr>
                </w:rPrChange>
              </w:rPr>
              <w:tab/>
            </w:r>
            <w:r w:rsidRPr="001A0D21">
              <w:rPr>
                <w:rFonts w:ascii="Times New Roman" w:hAnsi="Times New Roman" w:cs="Times New Roman"/>
                <w:webHidden/>
                <w:sz w:val="24"/>
                <w:szCs w:val="24"/>
                <w:rPrChange w:id="123" w:author="Autor">
                  <w:rPr>
                    <w:webHidden/>
                  </w:rPr>
                </w:rPrChange>
              </w:rPr>
              <w:fldChar w:fldCharType="begin"/>
            </w:r>
            <w:r w:rsidRPr="001A0D21">
              <w:rPr>
                <w:rFonts w:ascii="Times New Roman" w:hAnsi="Times New Roman" w:cs="Times New Roman"/>
                <w:webHidden/>
                <w:sz w:val="24"/>
                <w:szCs w:val="24"/>
                <w:rPrChange w:id="124" w:author="Autor">
                  <w:rPr>
                    <w:webHidden/>
                  </w:rPr>
                </w:rPrChange>
              </w:rPr>
              <w:instrText xml:space="preserve"> PAGEREF _Toc90632601 \h </w:instrText>
            </w:r>
          </w:ins>
          <w:r w:rsidRPr="001A0D21">
            <w:rPr>
              <w:rFonts w:ascii="Times New Roman" w:hAnsi="Times New Roman" w:cs="Times New Roman"/>
              <w:webHidden/>
              <w:sz w:val="24"/>
              <w:szCs w:val="24"/>
              <w:rPrChange w:id="125" w:author="Autor">
                <w:rPr>
                  <w:rFonts w:ascii="Times New Roman" w:hAnsi="Times New Roman" w:cs="Times New Roman"/>
                  <w:webHidden/>
                  <w:sz w:val="24"/>
                  <w:szCs w:val="24"/>
                </w:rPr>
              </w:rPrChange>
            </w:rPr>
          </w:r>
          <w:r w:rsidRPr="001A0D21">
            <w:rPr>
              <w:rFonts w:ascii="Times New Roman" w:hAnsi="Times New Roman" w:cs="Times New Roman"/>
              <w:webHidden/>
              <w:sz w:val="24"/>
              <w:szCs w:val="24"/>
              <w:rPrChange w:id="126" w:author="Autor">
                <w:rPr>
                  <w:webHidden/>
                </w:rPr>
              </w:rPrChange>
            </w:rPr>
            <w:fldChar w:fldCharType="separate"/>
          </w:r>
          <w:ins w:id="127" w:author="Autor">
            <w:r w:rsidRPr="001A0D21">
              <w:rPr>
                <w:rFonts w:ascii="Times New Roman" w:hAnsi="Times New Roman" w:cs="Times New Roman"/>
                <w:webHidden/>
                <w:sz w:val="24"/>
                <w:szCs w:val="24"/>
                <w:rPrChange w:id="128" w:author="Autor">
                  <w:rPr>
                    <w:webHidden/>
                  </w:rPr>
                </w:rPrChange>
              </w:rPr>
              <w:t>3</w:t>
            </w:r>
            <w:r w:rsidRPr="001A0D21">
              <w:rPr>
                <w:rFonts w:ascii="Times New Roman" w:hAnsi="Times New Roman" w:cs="Times New Roman"/>
                <w:webHidden/>
                <w:sz w:val="24"/>
                <w:szCs w:val="24"/>
                <w:rPrChange w:id="129" w:author="Autor">
                  <w:rPr>
                    <w:webHidden/>
                  </w:rPr>
                </w:rPrChange>
              </w:rPr>
              <w:fldChar w:fldCharType="end"/>
            </w:r>
            <w:r w:rsidRPr="001A0D21">
              <w:rPr>
                <w:rStyle w:val="Hypertextovprepojenie"/>
                <w:rFonts w:ascii="Times New Roman" w:hAnsi="Times New Roman" w:cs="Times New Roman"/>
                <w:sz w:val="24"/>
                <w:szCs w:val="24"/>
                <w:rPrChange w:id="130" w:author="Autor">
                  <w:rPr>
                    <w:rStyle w:val="Hypertextovprepojenie"/>
                  </w:rPr>
                </w:rPrChange>
              </w:rPr>
              <w:fldChar w:fldCharType="end"/>
            </w:r>
          </w:ins>
        </w:p>
        <w:p w14:paraId="6ADC4E03" w14:textId="5C757F15" w:rsidR="001A0D21" w:rsidRPr="001A0D21" w:rsidRDefault="001A0D21">
          <w:pPr>
            <w:pStyle w:val="Obsah2"/>
            <w:rPr>
              <w:ins w:id="131" w:author="Autor"/>
              <w:rFonts w:ascii="Times New Roman" w:hAnsi="Times New Roman" w:cs="Times New Roman"/>
              <w:sz w:val="24"/>
              <w:szCs w:val="24"/>
              <w:rPrChange w:id="132" w:author="Autor">
                <w:rPr>
                  <w:ins w:id="133" w:author="Autor"/>
                </w:rPr>
              </w:rPrChange>
            </w:rPr>
          </w:pPr>
          <w:ins w:id="134" w:author="Autor">
            <w:r w:rsidRPr="001A0D21">
              <w:rPr>
                <w:rStyle w:val="Hypertextovprepojenie"/>
                <w:rFonts w:ascii="Times New Roman" w:hAnsi="Times New Roman" w:cs="Times New Roman"/>
                <w:sz w:val="24"/>
                <w:szCs w:val="24"/>
                <w:rPrChange w:id="135" w:author="Autor">
                  <w:rPr>
                    <w:rStyle w:val="Hypertextovprepojenie"/>
                  </w:rPr>
                </w:rPrChange>
              </w:rPr>
              <w:fldChar w:fldCharType="begin"/>
            </w:r>
            <w:r w:rsidRPr="001A0D21">
              <w:rPr>
                <w:rStyle w:val="Hypertextovprepojenie"/>
                <w:rFonts w:ascii="Times New Roman" w:hAnsi="Times New Roman" w:cs="Times New Roman"/>
                <w:sz w:val="24"/>
                <w:szCs w:val="24"/>
                <w:rPrChange w:id="136" w:author="Autor">
                  <w:rPr>
                    <w:rStyle w:val="Hypertextovprepojenie"/>
                  </w:rPr>
                </w:rPrChange>
              </w:rPr>
              <w:instrText xml:space="preserve"> </w:instrText>
            </w:r>
            <w:r w:rsidRPr="001A0D21">
              <w:rPr>
                <w:rFonts w:ascii="Times New Roman" w:hAnsi="Times New Roman" w:cs="Times New Roman"/>
                <w:sz w:val="24"/>
                <w:szCs w:val="24"/>
                <w:rPrChange w:id="137" w:author="Autor">
                  <w:rPr/>
                </w:rPrChange>
              </w:rPr>
              <w:instrText>HYPERLINK \l "_Toc90632602"</w:instrText>
            </w:r>
            <w:r w:rsidRPr="001A0D21">
              <w:rPr>
                <w:rStyle w:val="Hypertextovprepojenie"/>
                <w:rFonts w:ascii="Times New Roman" w:hAnsi="Times New Roman" w:cs="Times New Roman"/>
                <w:sz w:val="24"/>
                <w:szCs w:val="24"/>
                <w:rPrChange w:id="138" w:author="Autor">
                  <w:rPr>
                    <w:rStyle w:val="Hypertextovprepojenie"/>
                  </w:rPr>
                </w:rPrChange>
              </w:rPr>
              <w:instrText xml:space="preserve"> </w:instrText>
            </w:r>
            <w:r w:rsidRPr="001A0D21">
              <w:rPr>
                <w:rStyle w:val="Hypertextovprepojenie"/>
                <w:rFonts w:ascii="Times New Roman" w:hAnsi="Times New Roman" w:cs="Times New Roman"/>
                <w:sz w:val="24"/>
                <w:szCs w:val="24"/>
                <w:rPrChange w:id="139" w:author="Autor">
                  <w:rPr>
                    <w:rStyle w:val="Hypertextovprepojenie"/>
                  </w:rPr>
                </w:rPrChange>
              </w:rPr>
              <w:fldChar w:fldCharType="separate"/>
            </w:r>
            <w:r w:rsidRPr="001A0D21">
              <w:rPr>
                <w:rStyle w:val="Hypertextovprepojenie"/>
                <w:rFonts w:ascii="Times New Roman" w:hAnsi="Times New Roman" w:cs="Times New Roman"/>
                <w:sz w:val="24"/>
                <w:szCs w:val="24"/>
                <w:rPrChange w:id="140" w:author="Autor">
                  <w:rPr>
                    <w:rStyle w:val="Hypertextovprepojenie"/>
                  </w:rPr>
                </w:rPrChange>
              </w:rPr>
              <w:t>3 Štruktúra a obsah</w:t>
            </w:r>
            <w:r w:rsidRPr="001A0D21">
              <w:rPr>
                <w:rFonts w:ascii="Times New Roman" w:hAnsi="Times New Roman" w:cs="Times New Roman"/>
                <w:webHidden/>
                <w:sz w:val="24"/>
                <w:szCs w:val="24"/>
                <w:rPrChange w:id="141" w:author="Autor">
                  <w:rPr>
                    <w:webHidden/>
                  </w:rPr>
                </w:rPrChange>
              </w:rPr>
              <w:tab/>
            </w:r>
            <w:r w:rsidRPr="001A0D21">
              <w:rPr>
                <w:rFonts w:ascii="Times New Roman" w:hAnsi="Times New Roman" w:cs="Times New Roman"/>
                <w:webHidden/>
                <w:sz w:val="24"/>
                <w:szCs w:val="24"/>
                <w:rPrChange w:id="142" w:author="Autor">
                  <w:rPr>
                    <w:webHidden/>
                  </w:rPr>
                </w:rPrChange>
              </w:rPr>
              <w:fldChar w:fldCharType="begin"/>
            </w:r>
            <w:r w:rsidRPr="001A0D21">
              <w:rPr>
                <w:rFonts w:ascii="Times New Roman" w:hAnsi="Times New Roman" w:cs="Times New Roman"/>
                <w:webHidden/>
                <w:sz w:val="24"/>
                <w:szCs w:val="24"/>
                <w:rPrChange w:id="143" w:author="Autor">
                  <w:rPr>
                    <w:webHidden/>
                  </w:rPr>
                </w:rPrChange>
              </w:rPr>
              <w:instrText xml:space="preserve"> PAGEREF _Toc90632602 \h </w:instrText>
            </w:r>
          </w:ins>
          <w:r w:rsidRPr="001A0D21">
            <w:rPr>
              <w:rFonts w:ascii="Times New Roman" w:hAnsi="Times New Roman" w:cs="Times New Roman"/>
              <w:webHidden/>
              <w:sz w:val="24"/>
              <w:szCs w:val="24"/>
              <w:rPrChange w:id="144" w:author="Autor">
                <w:rPr>
                  <w:rFonts w:ascii="Times New Roman" w:hAnsi="Times New Roman" w:cs="Times New Roman"/>
                  <w:webHidden/>
                  <w:sz w:val="24"/>
                  <w:szCs w:val="24"/>
                </w:rPr>
              </w:rPrChange>
            </w:rPr>
          </w:r>
          <w:r w:rsidRPr="001A0D21">
            <w:rPr>
              <w:rFonts w:ascii="Times New Roman" w:hAnsi="Times New Roman" w:cs="Times New Roman"/>
              <w:webHidden/>
              <w:sz w:val="24"/>
              <w:szCs w:val="24"/>
              <w:rPrChange w:id="145" w:author="Autor">
                <w:rPr>
                  <w:webHidden/>
                </w:rPr>
              </w:rPrChange>
            </w:rPr>
            <w:fldChar w:fldCharType="separate"/>
          </w:r>
          <w:ins w:id="146" w:author="Autor">
            <w:r w:rsidRPr="001A0D21">
              <w:rPr>
                <w:rFonts w:ascii="Times New Roman" w:hAnsi="Times New Roman" w:cs="Times New Roman"/>
                <w:webHidden/>
                <w:sz w:val="24"/>
                <w:szCs w:val="24"/>
                <w:rPrChange w:id="147" w:author="Autor">
                  <w:rPr>
                    <w:webHidden/>
                  </w:rPr>
                </w:rPrChange>
              </w:rPr>
              <w:t>4</w:t>
            </w:r>
            <w:r w:rsidRPr="001A0D21">
              <w:rPr>
                <w:rFonts w:ascii="Times New Roman" w:hAnsi="Times New Roman" w:cs="Times New Roman"/>
                <w:webHidden/>
                <w:sz w:val="24"/>
                <w:szCs w:val="24"/>
                <w:rPrChange w:id="148" w:author="Autor">
                  <w:rPr>
                    <w:webHidden/>
                  </w:rPr>
                </w:rPrChange>
              </w:rPr>
              <w:fldChar w:fldCharType="end"/>
            </w:r>
            <w:r w:rsidRPr="001A0D21">
              <w:rPr>
                <w:rStyle w:val="Hypertextovprepojenie"/>
                <w:rFonts w:ascii="Times New Roman" w:hAnsi="Times New Roman" w:cs="Times New Roman"/>
                <w:sz w:val="24"/>
                <w:szCs w:val="24"/>
                <w:rPrChange w:id="149" w:author="Autor">
                  <w:rPr>
                    <w:rStyle w:val="Hypertextovprepojenie"/>
                  </w:rPr>
                </w:rPrChange>
              </w:rPr>
              <w:fldChar w:fldCharType="end"/>
            </w:r>
          </w:ins>
        </w:p>
        <w:p w14:paraId="20A9B79C" w14:textId="0DC9E119" w:rsidR="001A0D21" w:rsidRPr="001A0D21" w:rsidRDefault="001A0D21">
          <w:pPr>
            <w:pStyle w:val="Obsah2"/>
            <w:rPr>
              <w:ins w:id="150" w:author="Autor"/>
              <w:rFonts w:ascii="Times New Roman" w:hAnsi="Times New Roman" w:cs="Times New Roman"/>
              <w:sz w:val="24"/>
              <w:szCs w:val="24"/>
              <w:rPrChange w:id="151" w:author="Autor">
                <w:rPr>
                  <w:ins w:id="152" w:author="Autor"/>
                </w:rPr>
              </w:rPrChange>
            </w:rPr>
          </w:pPr>
          <w:ins w:id="153" w:author="Autor">
            <w:r w:rsidRPr="001A0D21">
              <w:rPr>
                <w:rStyle w:val="Hypertextovprepojenie"/>
                <w:rFonts w:ascii="Times New Roman" w:hAnsi="Times New Roman" w:cs="Times New Roman"/>
                <w:sz w:val="24"/>
                <w:szCs w:val="24"/>
                <w:rPrChange w:id="154" w:author="Autor">
                  <w:rPr>
                    <w:rStyle w:val="Hypertextovprepojenie"/>
                  </w:rPr>
                </w:rPrChange>
              </w:rPr>
              <w:fldChar w:fldCharType="begin"/>
            </w:r>
            <w:r w:rsidRPr="001A0D21">
              <w:rPr>
                <w:rStyle w:val="Hypertextovprepojenie"/>
                <w:rFonts w:ascii="Times New Roman" w:hAnsi="Times New Roman" w:cs="Times New Roman"/>
                <w:sz w:val="24"/>
                <w:szCs w:val="24"/>
                <w:rPrChange w:id="155" w:author="Autor">
                  <w:rPr>
                    <w:rStyle w:val="Hypertextovprepojenie"/>
                  </w:rPr>
                </w:rPrChange>
              </w:rPr>
              <w:instrText xml:space="preserve"> </w:instrText>
            </w:r>
            <w:r w:rsidRPr="001A0D21">
              <w:rPr>
                <w:rFonts w:ascii="Times New Roman" w:hAnsi="Times New Roman" w:cs="Times New Roman"/>
                <w:sz w:val="24"/>
                <w:szCs w:val="24"/>
                <w:rPrChange w:id="156" w:author="Autor">
                  <w:rPr/>
                </w:rPrChange>
              </w:rPr>
              <w:instrText>HYPERLINK \l "_Toc90632603"</w:instrText>
            </w:r>
            <w:r w:rsidRPr="001A0D21">
              <w:rPr>
                <w:rStyle w:val="Hypertextovprepojenie"/>
                <w:rFonts w:ascii="Times New Roman" w:hAnsi="Times New Roman" w:cs="Times New Roman"/>
                <w:sz w:val="24"/>
                <w:szCs w:val="24"/>
                <w:rPrChange w:id="157" w:author="Autor">
                  <w:rPr>
                    <w:rStyle w:val="Hypertextovprepojenie"/>
                  </w:rPr>
                </w:rPrChange>
              </w:rPr>
              <w:instrText xml:space="preserve"> </w:instrText>
            </w:r>
            <w:r w:rsidRPr="001A0D21">
              <w:rPr>
                <w:rStyle w:val="Hypertextovprepojenie"/>
                <w:rFonts w:ascii="Times New Roman" w:hAnsi="Times New Roman" w:cs="Times New Roman"/>
                <w:sz w:val="24"/>
                <w:szCs w:val="24"/>
                <w:rPrChange w:id="158" w:author="Autor">
                  <w:rPr>
                    <w:rStyle w:val="Hypertextovprepojenie"/>
                  </w:rPr>
                </w:rPrChange>
              </w:rPr>
              <w:fldChar w:fldCharType="separate"/>
            </w:r>
            <w:r w:rsidRPr="001A0D21">
              <w:rPr>
                <w:rStyle w:val="Hypertextovprepojenie"/>
                <w:rFonts w:ascii="Times New Roman" w:hAnsi="Times New Roman" w:cs="Times New Roman"/>
                <w:sz w:val="24"/>
                <w:szCs w:val="24"/>
                <w:rPrChange w:id="159" w:author="Autor">
                  <w:rPr>
                    <w:rStyle w:val="Hypertextovprepojenie"/>
                  </w:rPr>
                </w:rPrChange>
              </w:rPr>
              <w:t>4 Zodpovednosti</w:t>
            </w:r>
            <w:r w:rsidRPr="001A0D21">
              <w:rPr>
                <w:rFonts w:ascii="Times New Roman" w:hAnsi="Times New Roman" w:cs="Times New Roman"/>
                <w:webHidden/>
                <w:sz w:val="24"/>
                <w:szCs w:val="24"/>
                <w:rPrChange w:id="160" w:author="Autor">
                  <w:rPr>
                    <w:webHidden/>
                  </w:rPr>
                </w:rPrChange>
              </w:rPr>
              <w:tab/>
            </w:r>
            <w:r w:rsidRPr="001A0D21">
              <w:rPr>
                <w:rFonts w:ascii="Times New Roman" w:hAnsi="Times New Roman" w:cs="Times New Roman"/>
                <w:webHidden/>
                <w:sz w:val="24"/>
                <w:szCs w:val="24"/>
                <w:rPrChange w:id="161" w:author="Autor">
                  <w:rPr>
                    <w:webHidden/>
                  </w:rPr>
                </w:rPrChange>
              </w:rPr>
              <w:fldChar w:fldCharType="begin"/>
            </w:r>
            <w:r w:rsidRPr="001A0D21">
              <w:rPr>
                <w:rFonts w:ascii="Times New Roman" w:hAnsi="Times New Roman" w:cs="Times New Roman"/>
                <w:webHidden/>
                <w:sz w:val="24"/>
                <w:szCs w:val="24"/>
                <w:rPrChange w:id="162" w:author="Autor">
                  <w:rPr>
                    <w:webHidden/>
                  </w:rPr>
                </w:rPrChange>
              </w:rPr>
              <w:instrText xml:space="preserve"> PAGEREF _Toc90632603 \h </w:instrText>
            </w:r>
          </w:ins>
          <w:r w:rsidRPr="001A0D21">
            <w:rPr>
              <w:rFonts w:ascii="Times New Roman" w:hAnsi="Times New Roman" w:cs="Times New Roman"/>
              <w:webHidden/>
              <w:sz w:val="24"/>
              <w:szCs w:val="24"/>
              <w:rPrChange w:id="163" w:author="Autor">
                <w:rPr>
                  <w:rFonts w:ascii="Times New Roman" w:hAnsi="Times New Roman" w:cs="Times New Roman"/>
                  <w:webHidden/>
                  <w:sz w:val="24"/>
                  <w:szCs w:val="24"/>
                </w:rPr>
              </w:rPrChange>
            </w:rPr>
          </w:r>
          <w:r w:rsidRPr="001A0D21">
            <w:rPr>
              <w:rFonts w:ascii="Times New Roman" w:hAnsi="Times New Roman" w:cs="Times New Roman"/>
              <w:webHidden/>
              <w:sz w:val="24"/>
              <w:szCs w:val="24"/>
              <w:rPrChange w:id="164" w:author="Autor">
                <w:rPr>
                  <w:webHidden/>
                </w:rPr>
              </w:rPrChange>
            </w:rPr>
            <w:fldChar w:fldCharType="separate"/>
          </w:r>
          <w:ins w:id="165" w:author="Autor">
            <w:r w:rsidRPr="001A0D21">
              <w:rPr>
                <w:rFonts w:ascii="Times New Roman" w:hAnsi="Times New Roman" w:cs="Times New Roman"/>
                <w:webHidden/>
                <w:sz w:val="24"/>
                <w:szCs w:val="24"/>
                <w:rPrChange w:id="166" w:author="Autor">
                  <w:rPr>
                    <w:webHidden/>
                  </w:rPr>
                </w:rPrChange>
              </w:rPr>
              <w:t>5</w:t>
            </w:r>
            <w:r w:rsidRPr="001A0D21">
              <w:rPr>
                <w:rFonts w:ascii="Times New Roman" w:hAnsi="Times New Roman" w:cs="Times New Roman"/>
                <w:webHidden/>
                <w:sz w:val="24"/>
                <w:szCs w:val="24"/>
                <w:rPrChange w:id="167" w:author="Autor">
                  <w:rPr>
                    <w:webHidden/>
                  </w:rPr>
                </w:rPrChange>
              </w:rPr>
              <w:fldChar w:fldCharType="end"/>
            </w:r>
            <w:r w:rsidRPr="001A0D21">
              <w:rPr>
                <w:rStyle w:val="Hypertextovprepojenie"/>
                <w:rFonts w:ascii="Times New Roman" w:hAnsi="Times New Roman" w:cs="Times New Roman"/>
                <w:sz w:val="24"/>
                <w:szCs w:val="24"/>
                <w:rPrChange w:id="168" w:author="Autor">
                  <w:rPr>
                    <w:rStyle w:val="Hypertextovprepojenie"/>
                  </w:rPr>
                </w:rPrChange>
              </w:rPr>
              <w:fldChar w:fldCharType="end"/>
            </w:r>
          </w:ins>
        </w:p>
        <w:p w14:paraId="29F5B284" w14:textId="5EF05B2B" w:rsidR="001A0D21" w:rsidRPr="001A0D21" w:rsidRDefault="001A0D21">
          <w:pPr>
            <w:pStyle w:val="Obsah2"/>
            <w:rPr>
              <w:ins w:id="169" w:author="Autor"/>
              <w:rFonts w:ascii="Times New Roman" w:hAnsi="Times New Roman" w:cs="Times New Roman"/>
              <w:sz w:val="24"/>
              <w:szCs w:val="24"/>
              <w:rPrChange w:id="170" w:author="Autor">
                <w:rPr>
                  <w:ins w:id="171" w:author="Autor"/>
                </w:rPr>
              </w:rPrChange>
            </w:rPr>
          </w:pPr>
          <w:ins w:id="172" w:author="Autor">
            <w:r w:rsidRPr="001A0D21">
              <w:rPr>
                <w:rStyle w:val="Hypertextovprepojenie"/>
                <w:rFonts w:ascii="Times New Roman" w:hAnsi="Times New Roman" w:cs="Times New Roman"/>
                <w:sz w:val="24"/>
                <w:szCs w:val="24"/>
                <w:rPrChange w:id="173" w:author="Autor">
                  <w:rPr>
                    <w:rStyle w:val="Hypertextovprepojenie"/>
                  </w:rPr>
                </w:rPrChange>
              </w:rPr>
              <w:fldChar w:fldCharType="begin"/>
            </w:r>
            <w:r w:rsidRPr="001A0D21">
              <w:rPr>
                <w:rStyle w:val="Hypertextovprepojenie"/>
                <w:rFonts w:ascii="Times New Roman" w:hAnsi="Times New Roman" w:cs="Times New Roman"/>
                <w:sz w:val="24"/>
                <w:szCs w:val="24"/>
                <w:rPrChange w:id="174" w:author="Autor">
                  <w:rPr>
                    <w:rStyle w:val="Hypertextovprepojenie"/>
                  </w:rPr>
                </w:rPrChange>
              </w:rPr>
              <w:instrText xml:space="preserve"> </w:instrText>
            </w:r>
            <w:r w:rsidRPr="001A0D21">
              <w:rPr>
                <w:rFonts w:ascii="Times New Roman" w:hAnsi="Times New Roman" w:cs="Times New Roman"/>
                <w:sz w:val="24"/>
                <w:szCs w:val="24"/>
                <w:rPrChange w:id="175" w:author="Autor">
                  <w:rPr/>
                </w:rPrChange>
              </w:rPr>
              <w:instrText>HYPERLINK \l "_Toc90632604"</w:instrText>
            </w:r>
            <w:r w:rsidRPr="001A0D21">
              <w:rPr>
                <w:rStyle w:val="Hypertextovprepojenie"/>
                <w:rFonts w:ascii="Times New Roman" w:hAnsi="Times New Roman" w:cs="Times New Roman"/>
                <w:sz w:val="24"/>
                <w:szCs w:val="24"/>
                <w:rPrChange w:id="176" w:author="Autor">
                  <w:rPr>
                    <w:rStyle w:val="Hypertextovprepojenie"/>
                  </w:rPr>
                </w:rPrChange>
              </w:rPr>
              <w:instrText xml:space="preserve"> </w:instrText>
            </w:r>
            <w:r w:rsidRPr="001A0D21">
              <w:rPr>
                <w:rStyle w:val="Hypertextovprepojenie"/>
                <w:rFonts w:ascii="Times New Roman" w:hAnsi="Times New Roman" w:cs="Times New Roman"/>
                <w:sz w:val="24"/>
                <w:szCs w:val="24"/>
                <w:rPrChange w:id="177" w:author="Autor">
                  <w:rPr>
                    <w:rStyle w:val="Hypertextovprepojenie"/>
                  </w:rPr>
                </w:rPrChange>
              </w:rPr>
              <w:fldChar w:fldCharType="separate"/>
            </w:r>
            <w:r w:rsidRPr="001A0D21">
              <w:rPr>
                <w:rStyle w:val="Hypertextovprepojenie"/>
                <w:rFonts w:ascii="Times New Roman" w:hAnsi="Times New Roman" w:cs="Times New Roman"/>
                <w:sz w:val="24"/>
                <w:szCs w:val="24"/>
                <w:rPrChange w:id="178" w:author="Autor">
                  <w:rPr>
                    <w:rStyle w:val="Hypertextovprepojenie"/>
                  </w:rPr>
                </w:rPrChange>
              </w:rPr>
              <w:t>5 Popis hlavných údajov</w:t>
            </w:r>
            <w:r w:rsidRPr="001A0D21">
              <w:rPr>
                <w:rFonts w:ascii="Times New Roman" w:hAnsi="Times New Roman" w:cs="Times New Roman"/>
                <w:webHidden/>
                <w:sz w:val="24"/>
                <w:szCs w:val="24"/>
                <w:rPrChange w:id="179" w:author="Autor">
                  <w:rPr>
                    <w:webHidden/>
                  </w:rPr>
                </w:rPrChange>
              </w:rPr>
              <w:tab/>
            </w:r>
            <w:r w:rsidRPr="001A0D21">
              <w:rPr>
                <w:rFonts w:ascii="Times New Roman" w:hAnsi="Times New Roman" w:cs="Times New Roman"/>
                <w:webHidden/>
                <w:sz w:val="24"/>
                <w:szCs w:val="24"/>
                <w:rPrChange w:id="180" w:author="Autor">
                  <w:rPr>
                    <w:webHidden/>
                  </w:rPr>
                </w:rPrChange>
              </w:rPr>
              <w:fldChar w:fldCharType="begin"/>
            </w:r>
            <w:r w:rsidRPr="001A0D21">
              <w:rPr>
                <w:rFonts w:ascii="Times New Roman" w:hAnsi="Times New Roman" w:cs="Times New Roman"/>
                <w:webHidden/>
                <w:sz w:val="24"/>
                <w:szCs w:val="24"/>
                <w:rPrChange w:id="181" w:author="Autor">
                  <w:rPr>
                    <w:webHidden/>
                  </w:rPr>
                </w:rPrChange>
              </w:rPr>
              <w:instrText xml:space="preserve"> PAGEREF _Toc90632604 \h </w:instrText>
            </w:r>
          </w:ins>
          <w:r w:rsidRPr="001A0D21">
            <w:rPr>
              <w:rFonts w:ascii="Times New Roman" w:hAnsi="Times New Roman" w:cs="Times New Roman"/>
              <w:webHidden/>
              <w:sz w:val="24"/>
              <w:szCs w:val="24"/>
              <w:rPrChange w:id="182" w:author="Autor">
                <w:rPr>
                  <w:rFonts w:ascii="Times New Roman" w:hAnsi="Times New Roman" w:cs="Times New Roman"/>
                  <w:webHidden/>
                  <w:sz w:val="24"/>
                  <w:szCs w:val="24"/>
                </w:rPr>
              </w:rPrChange>
            </w:rPr>
          </w:r>
          <w:r w:rsidRPr="001A0D21">
            <w:rPr>
              <w:rFonts w:ascii="Times New Roman" w:hAnsi="Times New Roman" w:cs="Times New Roman"/>
              <w:webHidden/>
              <w:sz w:val="24"/>
              <w:szCs w:val="24"/>
              <w:rPrChange w:id="183" w:author="Autor">
                <w:rPr>
                  <w:webHidden/>
                </w:rPr>
              </w:rPrChange>
            </w:rPr>
            <w:fldChar w:fldCharType="separate"/>
          </w:r>
          <w:ins w:id="184" w:author="Autor">
            <w:r w:rsidRPr="001A0D21">
              <w:rPr>
                <w:rFonts w:ascii="Times New Roman" w:hAnsi="Times New Roman" w:cs="Times New Roman"/>
                <w:webHidden/>
                <w:sz w:val="24"/>
                <w:szCs w:val="24"/>
                <w:rPrChange w:id="185" w:author="Autor">
                  <w:rPr>
                    <w:webHidden/>
                  </w:rPr>
                </w:rPrChange>
              </w:rPr>
              <w:t>6</w:t>
            </w:r>
            <w:r w:rsidRPr="001A0D21">
              <w:rPr>
                <w:rFonts w:ascii="Times New Roman" w:hAnsi="Times New Roman" w:cs="Times New Roman"/>
                <w:webHidden/>
                <w:sz w:val="24"/>
                <w:szCs w:val="24"/>
                <w:rPrChange w:id="186" w:author="Autor">
                  <w:rPr>
                    <w:webHidden/>
                  </w:rPr>
                </w:rPrChange>
              </w:rPr>
              <w:fldChar w:fldCharType="end"/>
            </w:r>
            <w:r w:rsidRPr="001A0D21">
              <w:rPr>
                <w:rStyle w:val="Hypertextovprepojenie"/>
                <w:rFonts w:ascii="Times New Roman" w:hAnsi="Times New Roman" w:cs="Times New Roman"/>
                <w:sz w:val="24"/>
                <w:szCs w:val="24"/>
                <w:rPrChange w:id="187" w:author="Autor">
                  <w:rPr>
                    <w:rStyle w:val="Hypertextovprepojenie"/>
                  </w:rPr>
                </w:rPrChange>
              </w:rPr>
              <w:fldChar w:fldCharType="end"/>
            </w:r>
          </w:ins>
        </w:p>
        <w:p w14:paraId="51CE396F" w14:textId="4C055641" w:rsidR="001A0D21" w:rsidRPr="001A0D21" w:rsidRDefault="001A0D21">
          <w:pPr>
            <w:pStyle w:val="Obsah2"/>
            <w:rPr>
              <w:ins w:id="188" w:author="Autor"/>
              <w:rFonts w:ascii="Times New Roman" w:hAnsi="Times New Roman" w:cs="Times New Roman"/>
              <w:sz w:val="24"/>
              <w:szCs w:val="24"/>
              <w:rPrChange w:id="189" w:author="Autor">
                <w:rPr>
                  <w:ins w:id="190" w:author="Autor"/>
                </w:rPr>
              </w:rPrChange>
            </w:rPr>
          </w:pPr>
          <w:ins w:id="191" w:author="Autor">
            <w:r w:rsidRPr="001A0D21">
              <w:rPr>
                <w:rStyle w:val="Hypertextovprepojenie"/>
                <w:rFonts w:ascii="Times New Roman" w:hAnsi="Times New Roman" w:cs="Times New Roman"/>
                <w:sz w:val="24"/>
                <w:szCs w:val="24"/>
                <w:rPrChange w:id="192" w:author="Autor">
                  <w:rPr>
                    <w:rStyle w:val="Hypertextovprepojenie"/>
                  </w:rPr>
                </w:rPrChange>
              </w:rPr>
              <w:fldChar w:fldCharType="begin"/>
            </w:r>
            <w:r w:rsidRPr="001A0D21">
              <w:rPr>
                <w:rStyle w:val="Hypertextovprepojenie"/>
                <w:rFonts w:ascii="Times New Roman" w:hAnsi="Times New Roman" w:cs="Times New Roman"/>
                <w:sz w:val="24"/>
                <w:szCs w:val="24"/>
                <w:rPrChange w:id="193" w:author="Autor">
                  <w:rPr>
                    <w:rStyle w:val="Hypertextovprepojenie"/>
                  </w:rPr>
                </w:rPrChange>
              </w:rPr>
              <w:instrText xml:space="preserve"> </w:instrText>
            </w:r>
            <w:r w:rsidRPr="001A0D21">
              <w:rPr>
                <w:rFonts w:ascii="Times New Roman" w:hAnsi="Times New Roman" w:cs="Times New Roman"/>
                <w:sz w:val="24"/>
                <w:szCs w:val="24"/>
                <w:rPrChange w:id="194" w:author="Autor">
                  <w:rPr/>
                </w:rPrChange>
              </w:rPr>
              <w:instrText>HYPERLINK \l "_Toc90632605"</w:instrText>
            </w:r>
            <w:r w:rsidRPr="001A0D21">
              <w:rPr>
                <w:rStyle w:val="Hypertextovprepojenie"/>
                <w:rFonts w:ascii="Times New Roman" w:hAnsi="Times New Roman" w:cs="Times New Roman"/>
                <w:sz w:val="24"/>
                <w:szCs w:val="24"/>
                <w:rPrChange w:id="195" w:author="Autor">
                  <w:rPr>
                    <w:rStyle w:val="Hypertextovprepojenie"/>
                  </w:rPr>
                </w:rPrChange>
              </w:rPr>
              <w:instrText xml:space="preserve"> </w:instrText>
            </w:r>
            <w:r w:rsidRPr="001A0D21">
              <w:rPr>
                <w:rStyle w:val="Hypertextovprepojenie"/>
                <w:rFonts w:ascii="Times New Roman" w:hAnsi="Times New Roman" w:cs="Times New Roman"/>
                <w:sz w:val="24"/>
                <w:szCs w:val="24"/>
                <w:rPrChange w:id="196" w:author="Autor">
                  <w:rPr>
                    <w:rStyle w:val="Hypertextovprepojenie"/>
                  </w:rPr>
                </w:rPrChange>
              </w:rPr>
              <w:fldChar w:fldCharType="separate"/>
            </w:r>
            <w:r w:rsidRPr="001A0D21">
              <w:rPr>
                <w:rStyle w:val="Hypertextovprepojenie"/>
                <w:rFonts w:ascii="Times New Roman" w:hAnsi="Times New Roman" w:cs="Times New Roman"/>
                <w:sz w:val="24"/>
                <w:szCs w:val="24"/>
                <w:rPrChange w:id="197" w:author="Autor">
                  <w:rPr>
                    <w:rStyle w:val="Hypertextovprepojenie"/>
                  </w:rPr>
                </w:rPrChange>
              </w:rPr>
              <w:t>6 Zoznam použitých skratiek</w:t>
            </w:r>
            <w:r w:rsidRPr="001A0D21">
              <w:rPr>
                <w:rFonts w:ascii="Times New Roman" w:hAnsi="Times New Roman" w:cs="Times New Roman"/>
                <w:webHidden/>
                <w:sz w:val="24"/>
                <w:szCs w:val="24"/>
                <w:rPrChange w:id="198" w:author="Autor">
                  <w:rPr>
                    <w:webHidden/>
                  </w:rPr>
                </w:rPrChange>
              </w:rPr>
              <w:tab/>
            </w:r>
            <w:r w:rsidRPr="001A0D21">
              <w:rPr>
                <w:rFonts w:ascii="Times New Roman" w:hAnsi="Times New Roman" w:cs="Times New Roman"/>
                <w:webHidden/>
                <w:sz w:val="24"/>
                <w:szCs w:val="24"/>
                <w:rPrChange w:id="199" w:author="Autor">
                  <w:rPr>
                    <w:webHidden/>
                  </w:rPr>
                </w:rPrChange>
              </w:rPr>
              <w:fldChar w:fldCharType="begin"/>
            </w:r>
            <w:r w:rsidRPr="001A0D21">
              <w:rPr>
                <w:rFonts w:ascii="Times New Roman" w:hAnsi="Times New Roman" w:cs="Times New Roman"/>
                <w:webHidden/>
                <w:sz w:val="24"/>
                <w:szCs w:val="24"/>
                <w:rPrChange w:id="200" w:author="Autor">
                  <w:rPr>
                    <w:webHidden/>
                  </w:rPr>
                </w:rPrChange>
              </w:rPr>
              <w:instrText xml:space="preserve"> PAGEREF _Toc90632605 \h </w:instrText>
            </w:r>
          </w:ins>
          <w:r w:rsidRPr="001A0D21">
            <w:rPr>
              <w:rFonts w:ascii="Times New Roman" w:hAnsi="Times New Roman" w:cs="Times New Roman"/>
              <w:webHidden/>
              <w:sz w:val="24"/>
              <w:szCs w:val="24"/>
              <w:rPrChange w:id="201" w:author="Autor">
                <w:rPr>
                  <w:rFonts w:ascii="Times New Roman" w:hAnsi="Times New Roman" w:cs="Times New Roman"/>
                  <w:webHidden/>
                  <w:sz w:val="24"/>
                  <w:szCs w:val="24"/>
                </w:rPr>
              </w:rPrChange>
            </w:rPr>
          </w:r>
          <w:r w:rsidRPr="001A0D21">
            <w:rPr>
              <w:rFonts w:ascii="Times New Roman" w:hAnsi="Times New Roman" w:cs="Times New Roman"/>
              <w:webHidden/>
              <w:sz w:val="24"/>
              <w:szCs w:val="24"/>
              <w:rPrChange w:id="202" w:author="Autor">
                <w:rPr>
                  <w:webHidden/>
                </w:rPr>
              </w:rPrChange>
            </w:rPr>
            <w:fldChar w:fldCharType="separate"/>
          </w:r>
          <w:ins w:id="203" w:author="Autor">
            <w:r w:rsidRPr="001A0D21">
              <w:rPr>
                <w:rFonts w:ascii="Times New Roman" w:hAnsi="Times New Roman" w:cs="Times New Roman"/>
                <w:webHidden/>
                <w:sz w:val="24"/>
                <w:szCs w:val="24"/>
                <w:rPrChange w:id="204" w:author="Autor">
                  <w:rPr>
                    <w:webHidden/>
                  </w:rPr>
                </w:rPrChange>
              </w:rPr>
              <w:t>7</w:t>
            </w:r>
            <w:r w:rsidRPr="001A0D21">
              <w:rPr>
                <w:rFonts w:ascii="Times New Roman" w:hAnsi="Times New Roman" w:cs="Times New Roman"/>
                <w:webHidden/>
                <w:sz w:val="24"/>
                <w:szCs w:val="24"/>
                <w:rPrChange w:id="205" w:author="Autor">
                  <w:rPr>
                    <w:webHidden/>
                  </w:rPr>
                </w:rPrChange>
              </w:rPr>
              <w:fldChar w:fldCharType="end"/>
            </w:r>
            <w:r w:rsidRPr="001A0D21">
              <w:rPr>
                <w:rStyle w:val="Hypertextovprepojenie"/>
                <w:rFonts w:ascii="Times New Roman" w:hAnsi="Times New Roman" w:cs="Times New Roman"/>
                <w:sz w:val="24"/>
                <w:szCs w:val="24"/>
                <w:rPrChange w:id="206" w:author="Autor">
                  <w:rPr>
                    <w:rStyle w:val="Hypertextovprepojenie"/>
                  </w:rPr>
                </w:rPrChange>
              </w:rPr>
              <w:fldChar w:fldCharType="end"/>
            </w:r>
          </w:ins>
        </w:p>
        <w:p w14:paraId="6F7E3C1A" w14:textId="5B76A01D" w:rsidR="001A0D21" w:rsidRPr="001A0D21" w:rsidRDefault="001A0D21">
          <w:pPr>
            <w:pStyle w:val="Obsah2"/>
            <w:rPr>
              <w:ins w:id="207" w:author="Autor"/>
              <w:rFonts w:ascii="Times New Roman" w:hAnsi="Times New Roman" w:cs="Times New Roman"/>
              <w:sz w:val="24"/>
              <w:szCs w:val="24"/>
              <w:rPrChange w:id="208" w:author="Autor">
                <w:rPr>
                  <w:ins w:id="209" w:author="Autor"/>
                </w:rPr>
              </w:rPrChange>
            </w:rPr>
          </w:pPr>
          <w:ins w:id="210" w:author="Autor">
            <w:r w:rsidRPr="001A0D21">
              <w:rPr>
                <w:rStyle w:val="Hypertextovprepojenie"/>
                <w:rFonts w:ascii="Times New Roman" w:hAnsi="Times New Roman" w:cs="Times New Roman"/>
                <w:sz w:val="24"/>
                <w:szCs w:val="24"/>
                <w:rPrChange w:id="211" w:author="Autor">
                  <w:rPr>
                    <w:rStyle w:val="Hypertextovprepojenie"/>
                  </w:rPr>
                </w:rPrChange>
              </w:rPr>
              <w:fldChar w:fldCharType="begin"/>
            </w:r>
            <w:r w:rsidRPr="001A0D21">
              <w:rPr>
                <w:rStyle w:val="Hypertextovprepojenie"/>
                <w:rFonts w:ascii="Times New Roman" w:hAnsi="Times New Roman" w:cs="Times New Roman"/>
                <w:sz w:val="24"/>
                <w:szCs w:val="24"/>
                <w:rPrChange w:id="212" w:author="Autor">
                  <w:rPr>
                    <w:rStyle w:val="Hypertextovprepojenie"/>
                  </w:rPr>
                </w:rPrChange>
              </w:rPr>
              <w:instrText xml:space="preserve"> </w:instrText>
            </w:r>
            <w:r w:rsidRPr="001A0D21">
              <w:rPr>
                <w:rFonts w:ascii="Times New Roman" w:hAnsi="Times New Roman" w:cs="Times New Roman"/>
                <w:sz w:val="24"/>
                <w:szCs w:val="24"/>
                <w:rPrChange w:id="213" w:author="Autor">
                  <w:rPr/>
                </w:rPrChange>
              </w:rPr>
              <w:instrText>HYPERLINK \l "_Toc90632606"</w:instrText>
            </w:r>
            <w:r w:rsidRPr="001A0D21">
              <w:rPr>
                <w:rStyle w:val="Hypertextovprepojenie"/>
                <w:rFonts w:ascii="Times New Roman" w:hAnsi="Times New Roman" w:cs="Times New Roman"/>
                <w:sz w:val="24"/>
                <w:szCs w:val="24"/>
                <w:rPrChange w:id="214" w:author="Autor">
                  <w:rPr>
                    <w:rStyle w:val="Hypertextovprepojenie"/>
                  </w:rPr>
                </w:rPrChange>
              </w:rPr>
              <w:instrText xml:space="preserve"> </w:instrText>
            </w:r>
            <w:r w:rsidRPr="001A0D21">
              <w:rPr>
                <w:rStyle w:val="Hypertextovprepojenie"/>
                <w:rFonts w:ascii="Times New Roman" w:hAnsi="Times New Roman" w:cs="Times New Roman"/>
                <w:sz w:val="24"/>
                <w:szCs w:val="24"/>
                <w:rPrChange w:id="215" w:author="Autor">
                  <w:rPr>
                    <w:rStyle w:val="Hypertextovprepojenie"/>
                  </w:rPr>
                </w:rPrChange>
              </w:rPr>
              <w:fldChar w:fldCharType="separate"/>
            </w:r>
            <w:r w:rsidRPr="001A0D21">
              <w:rPr>
                <w:rStyle w:val="Hypertextovprepojenie"/>
                <w:rFonts w:ascii="Times New Roman" w:hAnsi="Times New Roman" w:cs="Times New Roman"/>
                <w:sz w:val="24"/>
                <w:szCs w:val="24"/>
                <w:rPrChange w:id="216" w:author="Autor">
                  <w:rPr>
                    <w:rStyle w:val="Hypertextovprepojenie"/>
                  </w:rPr>
                </w:rPrChange>
              </w:rPr>
              <w:t>7 Zoznam príloh</w:t>
            </w:r>
            <w:r w:rsidRPr="001A0D21">
              <w:rPr>
                <w:rFonts w:ascii="Times New Roman" w:hAnsi="Times New Roman" w:cs="Times New Roman"/>
                <w:webHidden/>
                <w:sz w:val="24"/>
                <w:szCs w:val="24"/>
                <w:rPrChange w:id="217" w:author="Autor">
                  <w:rPr>
                    <w:webHidden/>
                  </w:rPr>
                </w:rPrChange>
              </w:rPr>
              <w:tab/>
            </w:r>
            <w:r w:rsidRPr="001A0D21">
              <w:rPr>
                <w:rFonts w:ascii="Times New Roman" w:hAnsi="Times New Roman" w:cs="Times New Roman"/>
                <w:webHidden/>
                <w:sz w:val="24"/>
                <w:szCs w:val="24"/>
                <w:rPrChange w:id="218" w:author="Autor">
                  <w:rPr>
                    <w:webHidden/>
                  </w:rPr>
                </w:rPrChange>
              </w:rPr>
              <w:fldChar w:fldCharType="begin"/>
            </w:r>
            <w:r w:rsidRPr="001A0D21">
              <w:rPr>
                <w:rFonts w:ascii="Times New Roman" w:hAnsi="Times New Roman" w:cs="Times New Roman"/>
                <w:webHidden/>
                <w:sz w:val="24"/>
                <w:szCs w:val="24"/>
                <w:rPrChange w:id="219" w:author="Autor">
                  <w:rPr>
                    <w:webHidden/>
                  </w:rPr>
                </w:rPrChange>
              </w:rPr>
              <w:instrText xml:space="preserve"> PAGEREF _Toc90632606 \h </w:instrText>
            </w:r>
          </w:ins>
          <w:r w:rsidRPr="001A0D21">
            <w:rPr>
              <w:rFonts w:ascii="Times New Roman" w:hAnsi="Times New Roman" w:cs="Times New Roman"/>
              <w:webHidden/>
              <w:sz w:val="24"/>
              <w:szCs w:val="24"/>
              <w:rPrChange w:id="220" w:author="Autor">
                <w:rPr>
                  <w:rFonts w:ascii="Times New Roman" w:hAnsi="Times New Roman" w:cs="Times New Roman"/>
                  <w:webHidden/>
                  <w:sz w:val="24"/>
                  <w:szCs w:val="24"/>
                </w:rPr>
              </w:rPrChange>
            </w:rPr>
          </w:r>
          <w:r w:rsidRPr="001A0D21">
            <w:rPr>
              <w:rFonts w:ascii="Times New Roman" w:hAnsi="Times New Roman" w:cs="Times New Roman"/>
              <w:webHidden/>
              <w:sz w:val="24"/>
              <w:szCs w:val="24"/>
              <w:rPrChange w:id="221" w:author="Autor">
                <w:rPr>
                  <w:webHidden/>
                </w:rPr>
              </w:rPrChange>
            </w:rPr>
            <w:fldChar w:fldCharType="separate"/>
          </w:r>
          <w:ins w:id="222" w:author="Autor">
            <w:r w:rsidRPr="001A0D21">
              <w:rPr>
                <w:rFonts w:ascii="Times New Roman" w:hAnsi="Times New Roman" w:cs="Times New Roman"/>
                <w:webHidden/>
                <w:sz w:val="24"/>
                <w:szCs w:val="24"/>
                <w:rPrChange w:id="223" w:author="Autor">
                  <w:rPr>
                    <w:webHidden/>
                  </w:rPr>
                </w:rPrChange>
              </w:rPr>
              <w:t>7</w:t>
            </w:r>
            <w:r w:rsidRPr="001A0D21">
              <w:rPr>
                <w:rFonts w:ascii="Times New Roman" w:hAnsi="Times New Roman" w:cs="Times New Roman"/>
                <w:webHidden/>
                <w:sz w:val="24"/>
                <w:szCs w:val="24"/>
                <w:rPrChange w:id="224" w:author="Autor">
                  <w:rPr>
                    <w:webHidden/>
                  </w:rPr>
                </w:rPrChange>
              </w:rPr>
              <w:fldChar w:fldCharType="end"/>
            </w:r>
            <w:r w:rsidRPr="001A0D21">
              <w:rPr>
                <w:rStyle w:val="Hypertextovprepojenie"/>
                <w:rFonts w:ascii="Times New Roman" w:hAnsi="Times New Roman" w:cs="Times New Roman"/>
                <w:sz w:val="24"/>
                <w:szCs w:val="24"/>
                <w:rPrChange w:id="225" w:author="Autor">
                  <w:rPr>
                    <w:rStyle w:val="Hypertextovprepojenie"/>
                  </w:rPr>
                </w:rPrChange>
              </w:rPr>
              <w:fldChar w:fldCharType="end"/>
            </w:r>
          </w:ins>
        </w:p>
        <w:p w14:paraId="612102A2" w14:textId="032C17A5" w:rsidR="00947BE1" w:rsidRPr="001A0D21" w:rsidDel="001A0D21" w:rsidRDefault="00947BE1">
          <w:pPr>
            <w:pStyle w:val="Obsah2"/>
            <w:rPr>
              <w:del w:id="226" w:author="Autor"/>
              <w:rFonts w:ascii="Times New Roman" w:hAnsi="Times New Roman" w:cs="Times New Roman"/>
              <w:sz w:val="24"/>
              <w:szCs w:val="24"/>
            </w:rPr>
          </w:pPr>
          <w:del w:id="227" w:author="Autor">
            <w:r w:rsidRPr="001A0D21" w:rsidDel="001A0D21">
              <w:rPr>
                <w:rStyle w:val="Hypertextovprepojenie"/>
                <w:rFonts w:ascii="Times New Roman" w:hAnsi="Times New Roman" w:cs="Times New Roman"/>
                <w:sz w:val="24"/>
                <w:szCs w:val="24"/>
              </w:rPr>
              <w:delText>1 Úvod</w:delText>
            </w:r>
            <w:r w:rsidRPr="001A0D21" w:rsidDel="001A0D21">
              <w:rPr>
                <w:rFonts w:ascii="Times New Roman" w:hAnsi="Times New Roman" w:cs="Times New Roman"/>
                <w:webHidden/>
              </w:rPr>
              <w:tab/>
              <w:delText>3</w:delText>
            </w:r>
          </w:del>
        </w:p>
        <w:p w14:paraId="4A6EF8BD" w14:textId="4A96773C" w:rsidR="00947BE1" w:rsidRPr="001A0D21" w:rsidDel="001A0D21" w:rsidRDefault="00947BE1">
          <w:pPr>
            <w:pStyle w:val="Obsah2"/>
            <w:rPr>
              <w:del w:id="228" w:author="Autor"/>
              <w:rFonts w:ascii="Times New Roman" w:hAnsi="Times New Roman" w:cs="Times New Roman"/>
              <w:sz w:val="24"/>
              <w:szCs w:val="24"/>
            </w:rPr>
          </w:pPr>
          <w:del w:id="229" w:author="Autor">
            <w:r w:rsidRPr="001A0D21" w:rsidDel="001A0D21">
              <w:rPr>
                <w:rStyle w:val="Hypertextovprepojenie"/>
                <w:rFonts w:ascii="Times New Roman" w:hAnsi="Times New Roman" w:cs="Times New Roman"/>
              </w:rPr>
              <w:delText>2 Základné pojmy</w:delText>
            </w:r>
            <w:r w:rsidRPr="001A0D21" w:rsidDel="001A0D21">
              <w:rPr>
                <w:rFonts w:ascii="Times New Roman" w:hAnsi="Times New Roman" w:cs="Times New Roman"/>
                <w:webHidden/>
              </w:rPr>
              <w:tab/>
              <w:delText>3</w:delText>
            </w:r>
          </w:del>
        </w:p>
        <w:p w14:paraId="1E49361E" w14:textId="4A5372EF" w:rsidR="00947BE1" w:rsidRPr="001A0D21" w:rsidDel="001A0D21" w:rsidRDefault="00947BE1">
          <w:pPr>
            <w:pStyle w:val="Obsah2"/>
            <w:rPr>
              <w:del w:id="230" w:author="Autor"/>
              <w:rFonts w:ascii="Times New Roman" w:hAnsi="Times New Roman" w:cs="Times New Roman"/>
              <w:sz w:val="24"/>
              <w:szCs w:val="24"/>
            </w:rPr>
          </w:pPr>
          <w:del w:id="231" w:author="Autor">
            <w:r w:rsidRPr="001A0D21" w:rsidDel="001A0D21">
              <w:rPr>
                <w:rStyle w:val="Hypertextovprepojenie"/>
                <w:rFonts w:ascii="Times New Roman" w:hAnsi="Times New Roman" w:cs="Times New Roman"/>
              </w:rPr>
              <w:delText>3</w:delText>
            </w:r>
            <w:r w:rsidRPr="001A0D21" w:rsidDel="001A0D21">
              <w:rPr>
                <w:rFonts w:ascii="Times New Roman" w:hAnsi="Times New Roman" w:cs="Times New Roman"/>
                <w:webHidden/>
              </w:rPr>
              <w:tab/>
              <w:delText>4</w:delText>
            </w:r>
          </w:del>
        </w:p>
        <w:p w14:paraId="79ADCD00" w14:textId="2D41BFC8" w:rsidR="00947BE1" w:rsidRPr="001A0D21" w:rsidDel="001A0D21" w:rsidRDefault="00947BE1">
          <w:pPr>
            <w:pStyle w:val="Obsah2"/>
            <w:rPr>
              <w:del w:id="232" w:author="Autor"/>
              <w:rFonts w:ascii="Times New Roman" w:hAnsi="Times New Roman" w:cs="Times New Roman"/>
              <w:sz w:val="24"/>
              <w:szCs w:val="24"/>
            </w:rPr>
          </w:pPr>
          <w:del w:id="233" w:author="Autor">
            <w:r w:rsidRPr="001A0D21" w:rsidDel="001A0D21">
              <w:rPr>
                <w:rStyle w:val="Hypertextovprepojenie"/>
                <w:rFonts w:ascii="Times New Roman" w:hAnsi="Times New Roman" w:cs="Times New Roman"/>
              </w:rPr>
              <w:delText>Štruktúra a obsah</w:delText>
            </w:r>
            <w:r w:rsidRPr="001A0D21" w:rsidDel="001A0D21">
              <w:rPr>
                <w:rFonts w:ascii="Times New Roman" w:hAnsi="Times New Roman" w:cs="Times New Roman"/>
                <w:webHidden/>
              </w:rPr>
              <w:tab/>
              <w:delText>4</w:delText>
            </w:r>
          </w:del>
        </w:p>
        <w:p w14:paraId="1B9E6A5E" w14:textId="4A2B608F" w:rsidR="00947BE1" w:rsidRPr="001A0D21" w:rsidDel="001A0D21" w:rsidRDefault="00947BE1">
          <w:pPr>
            <w:pStyle w:val="Obsah2"/>
            <w:rPr>
              <w:del w:id="234" w:author="Autor"/>
              <w:rFonts w:ascii="Times New Roman" w:hAnsi="Times New Roman" w:cs="Times New Roman"/>
              <w:sz w:val="24"/>
              <w:szCs w:val="24"/>
            </w:rPr>
          </w:pPr>
          <w:del w:id="235" w:author="Autor">
            <w:r w:rsidRPr="001A0D21" w:rsidDel="001A0D21">
              <w:rPr>
                <w:rStyle w:val="Hypertextovprepojenie"/>
                <w:rFonts w:ascii="Times New Roman" w:hAnsi="Times New Roman" w:cs="Times New Roman"/>
              </w:rPr>
              <w:delText>4</w:delText>
            </w:r>
            <w:r w:rsidRPr="001A0D21" w:rsidDel="001A0D21">
              <w:rPr>
                <w:rFonts w:ascii="Times New Roman" w:hAnsi="Times New Roman" w:cs="Times New Roman"/>
                <w:webHidden/>
              </w:rPr>
              <w:tab/>
              <w:delText>5</w:delText>
            </w:r>
          </w:del>
        </w:p>
        <w:p w14:paraId="27636B3F" w14:textId="6150A001" w:rsidR="00947BE1" w:rsidRPr="001A0D21" w:rsidDel="001A0D21" w:rsidRDefault="00947BE1">
          <w:pPr>
            <w:pStyle w:val="Obsah2"/>
            <w:rPr>
              <w:del w:id="236" w:author="Autor"/>
              <w:rFonts w:ascii="Times New Roman" w:hAnsi="Times New Roman" w:cs="Times New Roman"/>
              <w:sz w:val="24"/>
              <w:szCs w:val="24"/>
            </w:rPr>
          </w:pPr>
          <w:del w:id="237" w:author="Autor">
            <w:r w:rsidRPr="001A0D21" w:rsidDel="001A0D21">
              <w:rPr>
                <w:rStyle w:val="Hypertextovprepojenie"/>
                <w:rFonts w:ascii="Times New Roman" w:hAnsi="Times New Roman" w:cs="Times New Roman"/>
              </w:rPr>
              <w:delText>Zodpovednosti</w:delText>
            </w:r>
            <w:r w:rsidRPr="001A0D21" w:rsidDel="001A0D21">
              <w:rPr>
                <w:rFonts w:ascii="Times New Roman" w:hAnsi="Times New Roman" w:cs="Times New Roman"/>
                <w:webHidden/>
              </w:rPr>
              <w:tab/>
              <w:delText>5</w:delText>
            </w:r>
          </w:del>
        </w:p>
        <w:p w14:paraId="2C161439" w14:textId="502D669E" w:rsidR="00947BE1" w:rsidRPr="001A0D21" w:rsidDel="001A0D21" w:rsidRDefault="00947BE1">
          <w:pPr>
            <w:pStyle w:val="Obsah2"/>
            <w:rPr>
              <w:del w:id="238" w:author="Autor"/>
              <w:rFonts w:ascii="Times New Roman" w:hAnsi="Times New Roman" w:cs="Times New Roman"/>
              <w:sz w:val="24"/>
              <w:szCs w:val="24"/>
            </w:rPr>
          </w:pPr>
          <w:del w:id="239" w:author="Autor">
            <w:r w:rsidRPr="001A0D21" w:rsidDel="001A0D21">
              <w:rPr>
                <w:rStyle w:val="Hypertextovprepojenie"/>
                <w:rFonts w:ascii="Times New Roman" w:hAnsi="Times New Roman" w:cs="Times New Roman"/>
              </w:rPr>
              <w:delText>5 Popis hlavných údajov</w:delText>
            </w:r>
            <w:r w:rsidRPr="001A0D21" w:rsidDel="001A0D21">
              <w:rPr>
                <w:rFonts w:ascii="Times New Roman" w:hAnsi="Times New Roman" w:cs="Times New Roman"/>
                <w:webHidden/>
              </w:rPr>
              <w:tab/>
              <w:delText>6</w:delText>
            </w:r>
          </w:del>
        </w:p>
        <w:p w14:paraId="66129B5B" w14:textId="15933A1E" w:rsidR="00947BE1" w:rsidRPr="001A0D21" w:rsidDel="001A0D21" w:rsidRDefault="00947BE1">
          <w:pPr>
            <w:pStyle w:val="Obsah2"/>
            <w:rPr>
              <w:del w:id="240" w:author="Autor"/>
              <w:rFonts w:ascii="Times New Roman" w:hAnsi="Times New Roman" w:cs="Times New Roman"/>
              <w:sz w:val="24"/>
              <w:szCs w:val="24"/>
            </w:rPr>
          </w:pPr>
          <w:del w:id="241" w:author="Autor">
            <w:r w:rsidRPr="001A0D21" w:rsidDel="001A0D21">
              <w:rPr>
                <w:rStyle w:val="Hypertextovprepojenie"/>
                <w:rFonts w:ascii="Times New Roman" w:hAnsi="Times New Roman" w:cs="Times New Roman"/>
              </w:rPr>
              <w:delText>6 Zoznam použitých skratiek</w:delText>
            </w:r>
            <w:r w:rsidRPr="001A0D21" w:rsidDel="001A0D21">
              <w:rPr>
                <w:rFonts w:ascii="Times New Roman" w:hAnsi="Times New Roman" w:cs="Times New Roman"/>
                <w:webHidden/>
              </w:rPr>
              <w:tab/>
              <w:delText>7</w:delText>
            </w:r>
          </w:del>
        </w:p>
        <w:p w14:paraId="72DEEB4A" w14:textId="75D001B2" w:rsidR="00947BE1" w:rsidRPr="001A0D21" w:rsidDel="001A0D21" w:rsidRDefault="00947BE1">
          <w:pPr>
            <w:pStyle w:val="Obsah2"/>
            <w:rPr>
              <w:del w:id="242" w:author="Autor"/>
              <w:rFonts w:ascii="Times New Roman" w:hAnsi="Times New Roman" w:cs="Times New Roman"/>
              <w:sz w:val="24"/>
              <w:szCs w:val="24"/>
            </w:rPr>
          </w:pPr>
          <w:del w:id="243" w:author="Autor">
            <w:r w:rsidRPr="001A0D21" w:rsidDel="001A0D21">
              <w:rPr>
                <w:rStyle w:val="Hypertextovprepojenie"/>
                <w:rFonts w:ascii="Times New Roman" w:hAnsi="Times New Roman" w:cs="Times New Roman"/>
              </w:rPr>
              <w:delText>7 Zoznam príloh</w:delText>
            </w:r>
            <w:r w:rsidRPr="001A0D21" w:rsidDel="001A0D21">
              <w:rPr>
                <w:rFonts w:ascii="Times New Roman" w:hAnsi="Times New Roman" w:cs="Times New Roman"/>
                <w:webHidden/>
              </w:rPr>
              <w:tab/>
              <w:delText>8</w:delText>
            </w:r>
          </w:del>
        </w:p>
        <w:p w14:paraId="4F85810F" w14:textId="77777777" w:rsidR="00D179C4" w:rsidRDefault="00D179C4">
          <w:r w:rsidRPr="001A0D21">
            <w:rPr>
              <w:rFonts w:ascii="Times New Roman" w:hAnsi="Times New Roman" w:cs="Times New Roman"/>
              <w:b/>
              <w:bCs/>
            </w:rPr>
            <w:fldChar w:fldCharType="end"/>
          </w:r>
        </w:p>
      </w:sdtContent>
    </w:sdt>
    <w:p w14:paraId="4FB4EC06" w14:textId="77777777" w:rsidR="00D61C91" w:rsidRPr="003122CF" w:rsidRDefault="00575CE6" w:rsidP="003122CF">
      <w:r w:rsidRPr="002639E5">
        <w:rPr>
          <w:rFonts w:ascii="Times New Roman" w:hAnsi="Times New Roman" w:cs="Times New Roman"/>
        </w:rPr>
        <w:br w:type="page"/>
      </w:r>
    </w:p>
    <w:p w14:paraId="6ACF7845" w14:textId="77777777" w:rsidR="001F2374" w:rsidRPr="00533C71" w:rsidRDefault="00D67843" w:rsidP="003122CF">
      <w:pPr>
        <w:pStyle w:val="Nadpis2"/>
        <w:numPr>
          <w:ilvl w:val="0"/>
          <w:numId w:val="0"/>
        </w:numPr>
        <w:rPr>
          <w:color w:val="365F91" w:themeColor="accent1" w:themeShade="BF"/>
        </w:rPr>
      </w:pPr>
      <w:bookmarkStart w:id="244" w:name="_Toc90632600"/>
      <w:r w:rsidRPr="00533C71">
        <w:rPr>
          <w:color w:val="365F91" w:themeColor="accent1" w:themeShade="BF"/>
        </w:rPr>
        <w:lastRenderedPageBreak/>
        <w:t>1 Úvod</w:t>
      </w:r>
      <w:bookmarkEnd w:id="244"/>
    </w:p>
    <w:p w14:paraId="3445E3F5" w14:textId="16C00602" w:rsidR="001F2374" w:rsidRPr="00A20E08" w:rsidRDefault="001F2374" w:rsidP="003122CF">
      <w:pPr>
        <w:numPr>
          <w:ilvl w:val="0"/>
          <w:numId w:val="20"/>
        </w:numPr>
        <w:spacing w:before="120" w:line="240" w:lineRule="auto"/>
        <w:ind w:left="426" w:hanging="426"/>
        <w:rPr>
          <w:rFonts w:ascii="Times New Roman" w:eastAsia="Times New Roman" w:hAnsi="Times New Roman" w:cs="Times New Roman"/>
          <w:lang w:eastAsia="sk-SK"/>
        </w:rPr>
      </w:pPr>
      <w:r w:rsidRPr="00A20E08">
        <w:rPr>
          <w:rFonts w:ascii="Times New Roman" w:eastAsia="Times New Roman" w:hAnsi="Times New Roman" w:cs="Times New Roman"/>
          <w:lang w:eastAsia="sk-SK"/>
        </w:rPr>
        <w:t>MIRRI SR v rámci PO 2014 – 2020 v zmysle Systému riadenia EŠIF, kapitoly 1.3.1.13 vykonáva funkciu gestora AK EŠIF. Ako gestor zodpovedá za systémový rámec pre podporu inštitucionálneho rozvoja a budovania AK EŠIF orgánov zapojených do procesu riadenia, implementácie, kontroly a  auditu EŠIF</w:t>
      </w:r>
      <w:r w:rsidR="00980A59" w:rsidRPr="00A20E08">
        <w:rPr>
          <w:rFonts w:ascii="Times New Roman" w:eastAsia="Times New Roman" w:hAnsi="Times New Roman" w:cs="Times New Roman"/>
          <w:lang w:eastAsia="sk-SK"/>
        </w:rPr>
        <w:t>,</w:t>
      </w:r>
      <w:r w:rsidRPr="00A20E08">
        <w:rPr>
          <w:rFonts w:ascii="Times New Roman" w:eastAsia="Times New Roman" w:hAnsi="Times New Roman" w:cs="Times New Roman"/>
          <w:lang w:eastAsia="sk-SK"/>
        </w:rPr>
        <w:t xml:space="preserve"> za vypracovanie a realizáciu aktivít komplexného vzdelávacieho systému AK EŠIF pre PO  2014 - 2020 - Centrálneho plánu vzdelávania</w:t>
      </w:r>
      <w:r w:rsidR="00864C8C">
        <w:rPr>
          <w:rFonts w:ascii="Times New Roman" w:eastAsia="Times New Roman" w:hAnsi="Times New Roman" w:cs="Times New Roman"/>
          <w:lang w:eastAsia="sk-SK"/>
        </w:rPr>
        <w:t>.</w:t>
      </w:r>
      <w:r w:rsidR="00A20E08">
        <w:rPr>
          <w:rFonts w:ascii="Times New Roman" w:eastAsia="Times New Roman" w:hAnsi="Times New Roman" w:cs="Times New Roman"/>
          <w:lang w:eastAsia="sk-SK"/>
        </w:rPr>
        <w:t xml:space="preserve"> Úlohy gestora AK EŠIF plní na MIRRI SR odbor administratívnych kapacít</w:t>
      </w:r>
      <w:r w:rsidR="003568BD">
        <w:rPr>
          <w:rFonts w:ascii="Times New Roman" w:eastAsia="Times New Roman" w:hAnsi="Times New Roman" w:cs="Times New Roman"/>
          <w:lang w:eastAsia="sk-SK"/>
        </w:rPr>
        <w:t xml:space="preserve"> EŠIF</w:t>
      </w:r>
      <w:r w:rsidR="00A20E08">
        <w:rPr>
          <w:rFonts w:ascii="Times New Roman" w:eastAsia="Times New Roman" w:hAnsi="Times New Roman" w:cs="Times New Roman"/>
          <w:lang w:eastAsia="sk-SK"/>
        </w:rPr>
        <w:t xml:space="preserve"> </w:t>
      </w:r>
      <w:r w:rsidR="003568BD">
        <w:rPr>
          <w:rFonts w:ascii="Times New Roman" w:eastAsia="Times New Roman" w:hAnsi="Times New Roman" w:cs="Times New Roman"/>
          <w:lang w:eastAsia="sk-SK"/>
        </w:rPr>
        <w:t>organizačne začlenený v rámci</w:t>
      </w:r>
      <w:r w:rsidR="00A20E08">
        <w:rPr>
          <w:rFonts w:ascii="Times New Roman" w:eastAsia="Times New Roman" w:hAnsi="Times New Roman" w:cs="Times New Roman"/>
          <w:lang w:eastAsia="sk-SK"/>
        </w:rPr>
        <w:t xml:space="preserve"> sekcie OP TP a iných finančných mechanizmov.</w:t>
      </w:r>
    </w:p>
    <w:p w14:paraId="0E30B387" w14:textId="7846EF43" w:rsidR="0033583B" w:rsidRPr="002639E5" w:rsidRDefault="001F2374" w:rsidP="00361BB0">
      <w:pPr>
        <w:ind w:left="432"/>
        <w:rPr>
          <w:del w:id="245" w:author="Autor"/>
          <w:rFonts w:ascii="Times New Roman" w:hAnsi="Times New Roman" w:cs="Times New Roman"/>
        </w:rPr>
      </w:pPr>
      <w:r w:rsidRPr="001F2374">
        <w:rPr>
          <w:rFonts w:ascii="Times New Roman" w:eastAsia="Times New Roman" w:hAnsi="Times New Roman" w:cs="Times New Roman"/>
          <w:lang w:eastAsia="sk-SK"/>
        </w:rPr>
        <w:t>Gestor AK EŠIF vydáva tento MP za účelom usmernenia subjektov zapojených do riadenia, implementácie, kontroly a auditu EŠIF pri zbere, spracovaní</w:t>
      </w:r>
      <w:del w:id="246" w:author="Autor">
        <w:r w:rsidR="006F377A">
          <w:rPr>
            <w:rFonts w:ascii="Times New Roman" w:hAnsi="Times New Roman" w:cs="Times New Roman"/>
          </w:rPr>
          <w:delText>ÚV SR</w:delText>
        </w:r>
        <w:r w:rsidR="006F377A">
          <w:rPr>
            <w:rFonts w:ascii="Times New Roman" w:hAnsi="Times New Roman" w:cs="Times New Roman"/>
          </w:rPr>
          <w:tab/>
        </w:r>
        <w:r w:rsidR="006F377A">
          <w:rPr>
            <w:rFonts w:ascii="Times New Roman" w:hAnsi="Times New Roman" w:cs="Times New Roman"/>
          </w:rPr>
          <w:tab/>
          <w:delText>Úrad vlády Slovenskej republiky</w:delText>
        </w:r>
        <w:r w:rsidR="00575CE6" w:rsidRPr="002639E5">
          <w:rPr>
            <w:rFonts w:ascii="Times New Roman" w:hAnsi="Times New Roman" w:cs="Times New Roman"/>
          </w:rPr>
          <w:br w:type="page"/>
        </w:r>
      </w:del>
    </w:p>
    <w:p w14:paraId="7D63F6DD" w14:textId="34D2E59A" w:rsidR="001B2C58" w:rsidRPr="00D71001" w:rsidRDefault="00FF0994" w:rsidP="00361BB0">
      <w:pPr>
        <w:pStyle w:val="Nadpis2"/>
        <w:numPr>
          <w:ilvl w:val="0"/>
          <w:numId w:val="0"/>
        </w:numPr>
        <w:rPr>
          <w:del w:id="247" w:author="Autor"/>
          <w:color w:val="365F91" w:themeColor="accent1" w:themeShade="BF"/>
        </w:rPr>
      </w:pPr>
      <w:bookmarkStart w:id="248" w:name="_Toc511292801"/>
      <w:del w:id="249" w:author="Autor">
        <w:r>
          <w:rPr>
            <w:color w:val="365F91" w:themeColor="accent1" w:themeShade="BF"/>
          </w:rPr>
          <w:delText xml:space="preserve">1 </w:delText>
        </w:r>
        <w:r w:rsidR="001B2C58" w:rsidRPr="00D71001">
          <w:rPr>
            <w:color w:val="365F91" w:themeColor="accent1" w:themeShade="BF"/>
          </w:rPr>
          <w:delText>Súvisiace právne predpisy</w:delText>
        </w:r>
        <w:r w:rsidR="004423DD">
          <w:rPr>
            <w:color w:val="365F91" w:themeColor="accent1" w:themeShade="BF"/>
          </w:rPr>
          <w:delText xml:space="preserve"> a dokumenty</w:delText>
        </w:r>
        <w:bookmarkEnd w:id="248"/>
      </w:del>
    </w:p>
    <w:p w14:paraId="7F027EA8" w14:textId="77777777" w:rsidR="001B2C58" w:rsidRPr="0006073B" w:rsidRDefault="001B2C58" w:rsidP="00361BB0">
      <w:pPr>
        <w:pStyle w:val="Odsekzoznamu"/>
        <w:numPr>
          <w:ilvl w:val="0"/>
          <w:numId w:val="20"/>
        </w:numPr>
        <w:spacing w:before="120" w:line="240" w:lineRule="auto"/>
        <w:ind w:left="426" w:hanging="426"/>
        <w:contextualSpacing w:val="0"/>
        <w:rPr>
          <w:del w:id="250" w:author="Autor"/>
          <w:rFonts w:ascii="Times New Roman" w:hAnsi="Times New Roman" w:cs="Times New Roman"/>
        </w:rPr>
      </w:pPr>
      <w:del w:id="251" w:author="Autor">
        <w:r w:rsidRPr="0006073B">
          <w:rPr>
            <w:rFonts w:ascii="Times New Roman" w:hAnsi="Times New Roman" w:cs="Times New Roman"/>
          </w:rPr>
          <w:delText>Základné legislatívne východiská:</w:delText>
        </w:r>
      </w:del>
    </w:p>
    <w:p w14:paraId="1DC1F555" w14:textId="0AF8200E" w:rsidR="001B2C58" w:rsidRPr="002639E5" w:rsidRDefault="001B2C58" w:rsidP="00361BB0">
      <w:pPr>
        <w:pStyle w:val="Odsekzoznamu"/>
        <w:numPr>
          <w:ilvl w:val="0"/>
          <w:numId w:val="21"/>
        </w:numPr>
        <w:spacing w:before="120" w:line="240" w:lineRule="auto"/>
        <w:ind w:left="851" w:hanging="425"/>
        <w:contextualSpacing w:val="0"/>
        <w:rPr>
          <w:del w:id="252" w:author="Autor"/>
          <w:rFonts w:ascii="Times New Roman" w:hAnsi="Times New Roman" w:cs="Times New Roman"/>
        </w:rPr>
      </w:pPr>
      <w:del w:id="253" w:author="Autor">
        <w:r w:rsidRPr="002639E5">
          <w:rPr>
            <w:rFonts w:ascii="Times New Roman" w:hAnsi="Times New Roman" w:cs="Times New Roman"/>
          </w:rPr>
          <w:delText>Nariadenie Európskeho parlamentu</w:delText>
        </w:r>
      </w:del>
      <w:r w:rsidRPr="002639E5">
        <w:rPr>
          <w:rFonts w:ascii="Times New Roman" w:hAnsi="Times New Roman" w:cs="Times New Roman"/>
        </w:rPr>
        <w:t xml:space="preserve"> a</w:t>
      </w:r>
      <w:ins w:id="254" w:author="Autor">
        <w:r w:rsidR="001F2374" w:rsidRPr="001F2374">
          <w:rPr>
            <w:rFonts w:ascii="Times New Roman" w:eastAsia="Times New Roman" w:hAnsi="Times New Roman" w:cs="Times New Roman"/>
            <w:lang w:eastAsia="sk-SK"/>
          </w:rPr>
          <w:t> poskytnutí údajov na prípravu dokumentu Informácia</w:t>
        </w:r>
      </w:ins>
      <w:del w:id="255" w:author="Autor">
        <w:r w:rsidRPr="002639E5">
          <w:rPr>
            <w:rFonts w:ascii="Times New Roman" w:hAnsi="Times New Roman" w:cs="Times New Roman"/>
          </w:rPr>
          <w:delText xml:space="preserve"> Rady (EÚ) č. 1303/2013 zo 17. decembra 2013, ktorým sa stanovujú spoločné ustanovenia</w:delText>
        </w:r>
      </w:del>
      <w:r w:rsidRPr="002639E5">
        <w:rPr>
          <w:rFonts w:ascii="Times New Roman" w:hAnsi="Times New Roman" w:cs="Times New Roman"/>
        </w:rPr>
        <w:t xml:space="preserve"> o</w:t>
      </w:r>
      <w:ins w:id="256" w:author="Autor">
        <w:r w:rsidR="001F2374" w:rsidRPr="001F2374">
          <w:rPr>
            <w:rFonts w:ascii="Times New Roman" w:eastAsia="Times New Roman" w:hAnsi="Times New Roman" w:cs="Times New Roman"/>
            <w:lang w:eastAsia="sk-SK"/>
          </w:rPr>
          <w:t xml:space="preserve"> stave </w:t>
        </w:r>
        <w:r w:rsidR="00980A59">
          <w:rPr>
            <w:rFonts w:ascii="Times New Roman" w:eastAsia="Times New Roman" w:hAnsi="Times New Roman" w:cs="Times New Roman"/>
            <w:lang w:eastAsia="sk-SK"/>
          </w:rPr>
          <w:t>administratívnych kapacít subjektov zapojených do riadenia, implementácie, kontroly</w:t>
        </w:r>
      </w:ins>
      <w:del w:id="257" w:author="Autor">
        <w:r w:rsidRPr="002639E5">
          <w:rPr>
            <w:rFonts w:ascii="Times New Roman" w:hAnsi="Times New Roman" w:cs="Times New Roman"/>
          </w:rPr>
          <w:delText xml:space="preserve"> Európskom fonde regionálneho rozvoja,</w:delText>
        </w:r>
        <w:r w:rsidR="00927D54">
          <w:rPr>
            <w:rFonts w:ascii="Times New Roman" w:hAnsi="Times New Roman" w:cs="Times New Roman"/>
          </w:rPr>
          <w:delText xml:space="preserve"> </w:delText>
        </w:r>
        <w:r w:rsidRPr="002639E5">
          <w:rPr>
            <w:rFonts w:ascii="Times New Roman" w:hAnsi="Times New Roman" w:cs="Times New Roman"/>
          </w:rPr>
          <w:delText>Európskom sociálnom fonde, Kohéznom fonde, Európskom poľnohospodárskom fonde pre rozvoj vidieka</w:delText>
        </w:r>
      </w:del>
      <w:r w:rsidRPr="002639E5">
        <w:rPr>
          <w:rFonts w:ascii="Times New Roman" w:hAnsi="Times New Roman" w:cs="Times New Roman"/>
        </w:rPr>
        <w:t xml:space="preserve"> a</w:t>
      </w:r>
      <w:ins w:id="258" w:author="Autor">
        <w:r w:rsidR="00980A59">
          <w:rPr>
            <w:rFonts w:ascii="Times New Roman" w:eastAsia="Times New Roman" w:hAnsi="Times New Roman" w:cs="Times New Roman"/>
            <w:lang w:eastAsia="sk-SK"/>
          </w:rPr>
          <w:t> auditu</w:t>
        </w:r>
      </w:ins>
      <w:del w:id="259" w:author="Autor">
        <w:r w:rsidRPr="002639E5">
          <w:rPr>
            <w:rFonts w:ascii="Times New Roman" w:hAnsi="Times New Roman" w:cs="Times New Roman"/>
          </w:rPr>
          <w:delText xml:space="preserve"> Európskom námornom a rybárskom fonde</w:delText>
        </w:r>
        <w:r w:rsidR="00641F37">
          <w:rPr>
            <w:rFonts w:ascii="Times New Roman" w:hAnsi="Times New Roman" w:cs="Times New Roman"/>
          </w:rPr>
          <w:delText>,</w:delText>
        </w:r>
        <w:r w:rsidRPr="002639E5">
          <w:rPr>
            <w:rFonts w:ascii="Times New Roman" w:hAnsi="Times New Roman" w:cs="Times New Roman"/>
          </w:rPr>
          <w:delText xml:space="preserve"> a ktorým sa stanovujú všeobecné ustanovenia o Európskom fonde regionálneho rozvoja, Európskom sociálnom fonde, Kohéznom fonde a Európskom námornom a rybárskom fonde, a ktorým sa zrušuje nariadenie Rady (ES) č. 1083/2006 („</w:delText>
        </w:r>
        <w:r w:rsidRPr="002639E5">
          <w:rPr>
            <w:rFonts w:ascii="Times New Roman" w:hAnsi="Times New Roman" w:cs="Times New Roman"/>
            <w:i/>
          </w:rPr>
          <w:delText>všeobecné nariadenie</w:delText>
        </w:r>
        <w:r w:rsidRPr="002639E5">
          <w:rPr>
            <w:rFonts w:ascii="Times New Roman" w:hAnsi="Times New Roman" w:cs="Times New Roman"/>
          </w:rPr>
          <w:delText>“);</w:delText>
        </w:r>
      </w:del>
    </w:p>
    <w:p w14:paraId="0FB44F55" w14:textId="7CEE9602" w:rsidR="001B2C58" w:rsidRPr="002639E5" w:rsidRDefault="001B2C58" w:rsidP="00361BB0">
      <w:pPr>
        <w:pStyle w:val="Odsekzoznamu"/>
        <w:numPr>
          <w:ilvl w:val="0"/>
          <w:numId w:val="21"/>
        </w:numPr>
        <w:spacing w:before="120" w:line="240" w:lineRule="auto"/>
        <w:ind w:left="851" w:hanging="425"/>
        <w:contextualSpacing w:val="0"/>
        <w:rPr>
          <w:del w:id="260" w:author="Autor"/>
          <w:rFonts w:ascii="Times New Roman" w:hAnsi="Times New Roman" w:cs="Times New Roman"/>
        </w:rPr>
      </w:pPr>
      <w:del w:id="261" w:author="Autor">
        <w:r w:rsidRPr="002639E5">
          <w:rPr>
            <w:rFonts w:ascii="Times New Roman" w:hAnsi="Times New Roman" w:cs="Times New Roman"/>
          </w:rPr>
          <w:delText>Zákon č. 292/2014 Z. z. o príspevku poskytovanom z</w:delText>
        </w:r>
      </w:del>
      <w:r w:rsidRPr="002639E5">
        <w:rPr>
          <w:rFonts w:ascii="Times New Roman" w:hAnsi="Times New Roman" w:cs="Times New Roman"/>
        </w:rPr>
        <w:t xml:space="preserve"> európskych štrukturálnych a investičných fondov </w:t>
      </w:r>
      <w:del w:id="262" w:author="Autor">
        <w:r w:rsidRPr="002639E5">
          <w:rPr>
            <w:rFonts w:ascii="Times New Roman" w:hAnsi="Times New Roman" w:cs="Times New Roman"/>
          </w:rPr>
          <w:delText>a o zmene a doplnení niektorých zákonov</w:delText>
        </w:r>
        <w:r w:rsidR="00963BE1">
          <w:rPr>
            <w:rFonts w:ascii="Times New Roman" w:hAnsi="Times New Roman" w:cs="Times New Roman"/>
          </w:rPr>
          <w:delText xml:space="preserve"> v znení neskorších predpisov</w:delText>
        </w:r>
        <w:r w:rsidRPr="002639E5">
          <w:rPr>
            <w:rFonts w:ascii="Times New Roman" w:hAnsi="Times New Roman" w:cs="Times New Roman"/>
          </w:rPr>
          <w:delText xml:space="preserve">; </w:delText>
        </w:r>
      </w:del>
    </w:p>
    <w:p w14:paraId="13542C6D" w14:textId="77777777" w:rsidR="001B2C58" w:rsidRPr="002639E5" w:rsidRDefault="001B2C58" w:rsidP="00361BB0">
      <w:pPr>
        <w:pStyle w:val="Odsekzoznamu"/>
        <w:numPr>
          <w:ilvl w:val="0"/>
          <w:numId w:val="21"/>
        </w:numPr>
        <w:spacing w:before="120" w:line="240" w:lineRule="auto"/>
        <w:ind w:left="851" w:hanging="425"/>
        <w:contextualSpacing w:val="0"/>
        <w:rPr>
          <w:del w:id="263" w:author="Autor"/>
          <w:rFonts w:ascii="Times New Roman" w:hAnsi="Times New Roman" w:cs="Times New Roman"/>
        </w:rPr>
      </w:pPr>
      <w:del w:id="264" w:author="Autor">
        <w:r w:rsidRPr="002639E5">
          <w:rPr>
            <w:rFonts w:ascii="Times New Roman" w:hAnsi="Times New Roman" w:cs="Times New Roman"/>
          </w:rPr>
          <w:delText>Zákon č. 575/2001 Z. z. o organizácii činnosti vlády a organizácii ústrednej štátnej správy v znení neskorších predpisov (ďalej len „kompetenčný zákon“);</w:delText>
        </w:r>
      </w:del>
    </w:p>
    <w:p w14:paraId="287650CA" w14:textId="0B3DB17C" w:rsidR="00F951CE" w:rsidRDefault="00DB1FFE" w:rsidP="00361BB0">
      <w:pPr>
        <w:pStyle w:val="Odsekzoznamu"/>
        <w:numPr>
          <w:ilvl w:val="0"/>
          <w:numId w:val="21"/>
        </w:numPr>
        <w:spacing w:before="120" w:line="240" w:lineRule="auto"/>
        <w:ind w:left="851" w:hanging="425"/>
        <w:rPr>
          <w:del w:id="265" w:author="Autor"/>
          <w:rFonts w:ascii="Times New Roman" w:hAnsi="Times New Roman" w:cs="Times New Roman"/>
        </w:rPr>
      </w:pPr>
      <w:del w:id="266" w:author="Autor">
        <w:r w:rsidRPr="00DB1FFE">
          <w:rPr>
            <w:rFonts w:ascii="Times New Roman" w:hAnsi="Times New Roman" w:cs="Times New Roman"/>
          </w:rPr>
          <w:delText>Zákon č. 55/2017 Z. z. o štátnej službe a o zmene a doplnení niektorých zákonov</w:delText>
        </w:r>
        <w:r w:rsidR="00963BE1">
          <w:rPr>
            <w:rFonts w:ascii="Times New Roman" w:hAnsi="Times New Roman" w:cs="Times New Roman"/>
          </w:rPr>
          <w:delText xml:space="preserve"> v znení neskorších predpisov</w:delText>
        </w:r>
        <w:r w:rsidR="00834C89">
          <w:rPr>
            <w:rFonts w:ascii="Times New Roman" w:hAnsi="Times New Roman" w:cs="Times New Roman"/>
          </w:rPr>
          <w:delText>;</w:delText>
        </w:r>
        <w:r w:rsidR="0059101F">
          <w:rPr>
            <w:rFonts w:ascii="Times New Roman" w:hAnsi="Times New Roman" w:cs="Times New Roman"/>
          </w:rPr>
          <w:delText xml:space="preserve"> </w:delText>
        </w:r>
      </w:del>
    </w:p>
    <w:p w14:paraId="4B49482D" w14:textId="2F336E57" w:rsidR="00DB1FFE" w:rsidRPr="0037065B" w:rsidRDefault="00DB1FFE" w:rsidP="00361BB0">
      <w:pPr>
        <w:pStyle w:val="Odsekzoznamu"/>
        <w:spacing w:before="120" w:line="240" w:lineRule="auto"/>
        <w:ind w:left="851"/>
        <w:rPr>
          <w:del w:id="267" w:author="Autor"/>
          <w:rFonts w:ascii="Times New Roman" w:hAnsi="Times New Roman" w:cs="Times New Roman"/>
          <w:sz w:val="16"/>
          <w:szCs w:val="16"/>
        </w:rPr>
      </w:pPr>
    </w:p>
    <w:p w14:paraId="682B8B17" w14:textId="77777777" w:rsidR="001B2C58" w:rsidRPr="002639E5" w:rsidRDefault="001B2C58" w:rsidP="00361BB0">
      <w:pPr>
        <w:pStyle w:val="Odsekzoznamu"/>
        <w:numPr>
          <w:ilvl w:val="0"/>
          <w:numId w:val="21"/>
        </w:numPr>
        <w:spacing w:before="120" w:line="240" w:lineRule="auto"/>
        <w:ind w:left="851" w:hanging="425"/>
        <w:contextualSpacing w:val="0"/>
        <w:rPr>
          <w:del w:id="268" w:author="Autor"/>
          <w:rFonts w:ascii="Times New Roman" w:hAnsi="Times New Roman" w:cs="Times New Roman"/>
        </w:rPr>
      </w:pPr>
      <w:del w:id="269" w:author="Autor">
        <w:r w:rsidRPr="002639E5">
          <w:rPr>
            <w:rFonts w:ascii="Times New Roman" w:hAnsi="Times New Roman" w:cs="Times New Roman"/>
          </w:rPr>
          <w:delText>Zákon č. 552/2003 Z. z. o výkone práce vo verejnom záujme v znení neskorších predpisov;</w:delText>
        </w:r>
      </w:del>
    </w:p>
    <w:p w14:paraId="6983ECE9" w14:textId="1723DA91" w:rsidR="001B2C58" w:rsidRDefault="001B2C58" w:rsidP="00361BB0">
      <w:pPr>
        <w:pStyle w:val="Odsekzoznamu"/>
        <w:numPr>
          <w:ilvl w:val="0"/>
          <w:numId w:val="21"/>
        </w:numPr>
        <w:spacing w:before="120" w:line="240" w:lineRule="auto"/>
        <w:ind w:left="851" w:hanging="425"/>
        <w:contextualSpacing w:val="0"/>
        <w:rPr>
          <w:del w:id="270" w:author="Autor"/>
          <w:rFonts w:ascii="Times New Roman" w:hAnsi="Times New Roman" w:cs="Times New Roman"/>
        </w:rPr>
      </w:pPr>
      <w:del w:id="271" w:author="Autor">
        <w:r w:rsidRPr="002639E5">
          <w:rPr>
            <w:rFonts w:ascii="Times New Roman" w:hAnsi="Times New Roman" w:cs="Times New Roman"/>
          </w:rPr>
          <w:delText xml:space="preserve">Zákon č. </w:delText>
        </w:r>
        <w:r w:rsidR="00A777AC">
          <w:rPr>
            <w:rFonts w:ascii="Times New Roman" w:hAnsi="Times New Roman" w:cs="Times New Roman"/>
          </w:rPr>
          <w:delText>311/2001 Z. z. Zákonník práce v</w:delText>
        </w:r>
        <w:r w:rsidR="00854B10">
          <w:rPr>
            <w:rFonts w:ascii="Times New Roman" w:hAnsi="Times New Roman" w:cs="Times New Roman"/>
          </w:rPr>
          <w:delText xml:space="preserve"> znení neskorších predpisov</w:delText>
        </w:r>
        <w:r w:rsidRPr="002639E5">
          <w:rPr>
            <w:rFonts w:ascii="Times New Roman" w:hAnsi="Times New Roman" w:cs="Times New Roman"/>
          </w:rPr>
          <w:delText>;</w:delText>
        </w:r>
      </w:del>
    </w:p>
    <w:p w14:paraId="1467D31A" w14:textId="6BF280F1" w:rsidR="005A2D33" w:rsidRDefault="005A2D33" w:rsidP="00361BB0">
      <w:pPr>
        <w:pStyle w:val="Odsekzoznamu"/>
        <w:numPr>
          <w:ilvl w:val="0"/>
          <w:numId w:val="21"/>
        </w:numPr>
        <w:spacing w:before="120" w:line="240" w:lineRule="auto"/>
        <w:ind w:left="851" w:hanging="425"/>
        <w:contextualSpacing w:val="0"/>
        <w:rPr>
          <w:del w:id="272" w:author="Autor"/>
          <w:rFonts w:ascii="Times New Roman" w:hAnsi="Times New Roman" w:cs="Times New Roman"/>
        </w:rPr>
      </w:pPr>
      <w:del w:id="273" w:author="Autor">
        <w:r>
          <w:rPr>
            <w:rFonts w:ascii="Times New Roman" w:hAnsi="Times New Roman" w:cs="Times New Roman"/>
          </w:rPr>
          <w:delText xml:space="preserve">Uznesenie vlády SR č. </w:delText>
        </w:r>
        <w:r w:rsidR="000E6B9E">
          <w:rPr>
            <w:rFonts w:ascii="Times New Roman" w:hAnsi="Times New Roman" w:cs="Times New Roman"/>
          </w:rPr>
          <w:delText>181</w:delText>
        </w:r>
        <w:r>
          <w:rPr>
            <w:rFonts w:ascii="Times New Roman" w:hAnsi="Times New Roman" w:cs="Times New Roman"/>
          </w:rPr>
          <w:delText xml:space="preserve">/2017 k Analýze stavu a určeniu počtu administratívnych kapacít pre európske štrukturálne a investičné fondy </w:delText>
        </w:r>
      </w:del>
      <w:r>
        <w:rPr>
          <w:rFonts w:ascii="Times New Roman" w:hAnsi="Times New Roman" w:cs="Times New Roman"/>
        </w:rPr>
        <w:t>v programovom období 2014</w:t>
      </w:r>
      <w:ins w:id="274" w:author="Autor">
        <w:r w:rsidR="00980A59">
          <w:rPr>
            <w:rFonts w:ascii="Times New Roman" w:eastAsia="Times New Roman" w:hAnsi="Times New Roman" w:cs="Times New Roman"/>
            <w:lang w:eastAsia="sk-SK"/>
          </w:rPr>
          <w:t>-</w:t>
        </w:r>
      </w:ins>
      <w:del w:id="275" w:author="Autor">
        <w:r w:rsidR="00524A3C">
          <w:rPr>
            <w:rFonts w:ascii="Times New Roman" w:hAnsi="Times New Roman" w:cs="Times New Roman"/>
          </w:rPr>
          <w:delText xml:space="preserve"> </w:delText>
        </w:r>
        <w:r>
          <w:rPr>
            <w:rFonts w:ascii="Times New Roman" w:hAnsi="Times New Roman" w:cs="Times New Roman"/>
          </w:rPr>
          <w:delText>-2020</w:delText>
        </w:r>
        <w:r w:rsidR="00996250">
          <w:rPr>
            <w:rFonts w:ascii="Times New Roman" w:hAnsi="Times New Roman" w:cs="Times New Roman"/>
          </w:rPr>
          <w:delText>,</w:delText>
        </w:r>
      </w:del>
    </w:p>
    <w:p w14:paraId="7E9F3DD0" w14:textId="51497ECF" w:rsidR="00996250" w:rsidRDefault="00996250" w:rsidP="00361BB0">
      <w:pPr>
        <w:pStyle w:val="Odsekzoznamu"/>
        <w:numPr>
          <w:ilvl w:val="0"/>
          <w:numId w:val="21"/>
        </w:numPr>
        <w:spacing w:before="120" w:line="240" w:lineRule="auto"/>
        <w:ind w:left="851" w:hanging="425"/>
        <w:contextualSpacing w:val="0"/>
        <w:rPr>
          <w:del w:id="276" w:author="Autor"/>
          <w:rFonts w:ascii="Times New Roman" w:hAnsi="Times New Roman" w:cs="Times New Roman"/>
        </w:rPr>
      </w:pPr>
      <w:del w:id="277" w:author="Autor">
        <w:r w:rsidRPr="002639E5">
          <w:rPr>
            <w:rFonts w:ascii="Times New Roman" w:hAnsi="Times New Roman" w:cs="Times New Roman"/>
          </w:rPr>
          <w:delText>Uznesenie vlády SR č. 548/2015, ktorým bola prijatá Stratégia riadenia ľudských zdrojov v štátnej službe na roky 2015</w:delText>
        </w:r>
        <w:r w:rsidR="00524A3C">
          <w:rPr>
            <w:rFonts w:ascii="Times New Roman" w:hAnsi="Times New Roman" w:cs="Times New Roman"/>
          </w:rPr>
          <w:delText xml:space="preserve"> </w:delText>
        </w:r>
        <w:r w:rsidRPr="002639E5">
          <w:rPr>
            <w:rFonts w:ascii="Times New Roman" w:hAnsi="Times New Roman" w:cs="Times New Roman"/>
          </w:rPr>
          <w:delText>–</w:delText>
        </w:r>
        <w:r w:rsidR="00524A3C">
          <w:rPr>
            <w:rFonts w:ascii="Times New Roman" w:hAnsi="Times New Roman" w:cs="Times New Roman"/>
          </w:rPr>
          <w:delText xml:space="preserve"> </w:delText>
        </w:r>
      </w:del>
      <w:r w:rsidRPr="002639E5">
        <w:rPr>
          <w:rFonts w:ascii="Times New Roman" w:hAnsi="Times New Roman" w:cs="Times New Roman"/>
        </w:rPr>
        <w:t>2020</w:t>
      </w:r>
      <w:ins w:id="278" w:author="Autor">
        <w:r w:rsidR="00980A59">
          <w:rPr>
            <w:rFonts w:ascii="Times New Roman" w:eastAsia="Times New Roman" w:hAnsi="Times New Roman" w:cs="Times New Roman"/>
            <w:lang w:eastAsia="sk-SK"/>
          </w:rPr>
          <w:t xml:space="preserve"> (ďalej „Informácia o stave AK EŠIF</w:t>
        </w:r>
        <w:r w:rsidR="00980A59" w:rsidRPr="003568BD">
          <w:rPr>
            <w:rFonts w:ascii="Times New Roman" w:eastAsia="Times New Roman" w:hAnsi="Times New Roman" w:cs="Times New Roman"/>
            <w:lang w:eastAsia="sk-SK"/>
          </w:rPr>
          <w:t>“)</w:t>
        </w:r>
        <w:r w:rsidR="001F2374" w:rsidRPr="003568BD">
          <w:rPr>
            <w:rFonts w:ascii="Times New Roman" w:eastAsia="Times New Roman" w:hAnsi="Times New Roman" w:cs="Times New Roman"/>
            <w:lang w:eastAsia="sk-SK"/>
          </w:rPr>
          <w:t xml:space="preserve"> v súlade s </w:t>
        </w:r>
        <w:r w:rsidR="00980A59" w:rsidRPr="003568BD">
          <w:rPr>
            <w:rFonts w:ascii="Times New Roman" w:eastAsia="Times New Roman" w:hAnsi="Times New Roman" w:cs="Times New Roman"/>
            <w:lang w:eastAsia="sk-SK"/>
          </w:rPr>
          <w:t>časťou 1.3.1.13 ods. 1 písm. d)</w:t>
        </w:r>
        <w:r w:rsidR="001F2374" w:rsidRPr="00BA33AA">
          <w:rPr>
            <w:rFonts w:ascii="Times New Roman" w:eastAsia="Times New Roman" w:hAnsi="Times New Roman" w:cs="Times New Roman"/>
            <w:lang w:eastAsia="sk-SK"/>
          </w:rPr>
          <w:t xml:space="preserve"> </w:t>
        </w:r>
        <w:r w:rsidR="001F2374" w:rsidRPr="00BA33AA">
          <w:rPr>
            <w:rFonts w:ascii="Times New Roman" w:hAnsi="Times New Roman" w:cs="Times New Roman"/>
          </w:rPr>
          <w:t>Systému riadenia EŠIF pre  PO</w:t>
        </w:r>
        <w:r w:rsidR="001F2374" w:rsidRPr="001F2374">
          <w:rPr>
            <w:rFonts w:ascii="Times New Roman" w:hAnsi="Times New Roman" w:cs="Times New Roman"/>
          </w:rPr>
          <w:t xml:space="preserve"> </w:t>
        </w:r>
      </w:ins>
      <w:del w:id="279" w:author="Autor">
        <w:r w:rsidRPr="002639E5">
          <w:rPr>
            <w:rFonts w:ascii="Times New Roman" w:hAnsi="Times New Roman" w:cs="Times New Roman"/>
          </w:rPr>
          <w:delText>.</w:delText>
        </w:r>
      </w:del>
    </w:p>
    <w:p w14:paraId="5C753EED" w14:textId="2FDF7A3B" w:rsidR="00C75362" w:rsidRPr="00DE7F21" w:rsidRDefault="00C75362" w:rsidP="00361BB0">
      <w:pPr>
        <w:pStyle w:val="Odsekzoznamu"/>
        <w:numPr>
          <w:ilvl w:val="0"/>
          <w:numId w:val="21"/>
        </w:numPr>
        <w:spacing w:before="120" w:line="240" w:lineRule="auto"/>
        <w:ind w:left="851" w:hanging="425"/>
        <w:contextualSpacing w:val="0"/>
        <w:rPr>
          <w:del w:id="280" w:author="Autor"/>
          <w:rFonts w:ascii="Times New Roman" w:hAnsi="Times New Roman" w:cs="Times New Roman"/>
        </w:rPr>
      </w:pPr>
      <w:del w:id="281" w:author="Autor">
        <w:r>
          <w:rPr>
            <w:rFonts w:ascii="Times New Roman" w:hAnsi="Times New Roman" w:cs="Times New Roman"/>
          </w:rPr>
          <w:delText>Z</w:delText>
        </w:r>
        <w:r w:rsidRPr="00DE7F21">
          <w:rPr>
            <w:rFonts w:ascii="Times New Roman" w:hAnsi="Times New Roman" w:cs="Times New Roman"/>
          </w:rPr>
          <w:delText>ák</w:delText>
        </w:r>
        <w:r>
          <w:rPr>
            <w:rFonts w:ascii="Times New Roman" w:hAnsi="Times New Roman" w:cs="Times New Roman"/>
          </w:rPr>
          <w:delText>on</w:delText>
        </w:r>
        <w:r w:rsidRPr="00DE7F21">
          <w:rPr>
            <w:rFonts w:ascii="Times New Roman" w:hAnsi="Times New Roman" w:cs="Times New Roman"/>
          </w:rPr>
          <w:delText xml:space="preserve"> č. 553/2003 Z.</w:delText>
        </w:r>
        <w:r>
          <w:rPr>
            <w:rFonts w:ascii="Times New Roman" w:hAnsi="Times New Roman" w:cs="Times New Roman"/>
          </w:rPr>
          <w:delText xml:space="preserve"> </w:delText>
        </w:r>
        <w:r w:rsidRPr="00DE7F21">
          <w:rPr>
            <w:rFonts w:ascii="Times New Roman" w:hAnsi="Times New Roman" w:cs="Times New Roman"/>
          </w:rPr>
          <w:delText>z. o odmeňovaní niektorých zamestnancov pri výkone práce vo verejnom záujme a o zmene a doplnení niektorých zákonov</w:delText>
        </w:r>
        <w:r w:rsidR="00963BE1">
          <w:rPr>
            <w:rFonts w:ascii="Times New Roman" w:hAnsi="Times New Roman" w:cs="Times New Roman"/>
          </w:rPr>
          <w:delText xml:space="preserve"> v znení neskorších predpisov</w:delText>
        </w:r>
        <w:r w:rsidR="00834C89">
          <w:rPr>
            <w:rFonts w:ascii="Times New Roman" w:hAnsi="Times New Roman" w:cs="Times New Roman"/>
          </w:rPr>
          <w:delText>.</w:delText>
        </w:r>
      </w:del>
    </w:p>
    <w:p w14:paraId="676723EE" w14:textId="0A926448" w:rsidR="001B2C58" w:rsidRPr="002639E5" w:rsidRDefault="004423DD" w:rsidP="00361BB0">
      <w:pPr>
        <w:pStyle w:val="Odsekzoznamu"/>
        <w:numPr>
          <w:ilvl w:val="0"/>
          <w:numId w:val="20"/>
        </w:numPr>
        <w:spacing w:before="120" w:line="240" w:lineRule="auto"/>
        <w:ind w:left="426" w:hanging="426"/>
        <w:contextualSpacing w:val="0"/>
        <w:rPr>
          <w:del w:id="282" w:author="Autor"/>
          <w:rFonts w:ascii="Times New Roman" w:hAnsi="Times New Roman" w:cs="Times New Roman"/>
        </w:rPr>
      </w:pPr>
      <w:del w:id="283" w:author="Autor">
        <w:r>
          <w:rPr>
            <w:rFonts w:ascii="Times New Roman" w:hAnsi="Times New Roman" w:cs="Times New Roman"/>
          </w:rPr>
          <w:delText>R</w:delText>
        </w:r>
        <w:r w:rsidR="001B2C58" w:rsidRPr="002639E5">
          <w:rPr>
            <w:rFonts w:ascii="Times New Roman" w:hAnsi="Times New Roman" w:cs="Times New Roman"/>
          </w:rPr>
          <w:delText>elevantné dokumenty:</w:delText>
        </w:r>
      </w:del>
    </w:p>
    <w:p w14:paraId="7ADA3ED1" w14:textId="0B929C5A" w:rsidR="001B2C58" w:rsidRPr="002639E5" w:rsidRDefault="001B2C58" w:rsidP="003665E8">
      <w:pPr>
        <w:numPr>
          <w:ilvl w:val="0"/>
          <w:numId w:val="20"/>
        </w:numPr>
        <w:spacing w:before="120" w:line="240" w:lineRule="auto"/>
        <w:ind w:left="426" w:hanging="426"/>
        <w:rPr>
          <w:rFonts w:ascii="Times New Roman" w:hAnsi="Times New Roman" w:cs="Times New Roman"/>
        </w:rPr>
      </w:pPr>
      <w:del w:id="284" w:author="Autor">
        <w:r w:rsidRPr="002639E5">
          <w:rPr>
            <w:rFonts w:ascii="Times New Roman" w:hAnsi="Times New Roman" w:cs="Times New Roman"/>
          </w:rPr>
          <w:delText>Partnerská dohoda Slovenskej republiky na roky</w:delText>
        </w:r>
      </w:del>
      <w:r w:rsidRPr="002639E5">
        <w:rPr>
          <w:rFonts w:ascii="Times New Roman" w:hAnsi="Times New Roman" w:cs="Times New Roman"/>
        </w:rPr>
        <w:t xml:space="preserve">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ins w:id="285" w:author="Autor">
        <w:r w:rsidR="00447EB0">
          <w:rPr>
            <w:rFonts w:ascii="Times New Roman" w:hAnsi="Times New Roman" w:cs="Times New Roman"/>
          </w:rPr>
          <w:t>.</w:t>
        </w:r>
        <w:r w:rsidR="00C54AA6">
          <w:rPr>
            <w:rFonts w:ascii="Times New Roman" w:hAnsi="Times New Roman" w:cs="Times New Roman"/>
          </w:rPr>
          <w:t xml:space="preserve"> </w:t>
        </w:r>
      </w:ins>
      <w:del w:id="286" w:author="Autor">
        <w:r w:rsidRPr="002639E5">
          <w:rPr>
            <w:rFonts w:ascii="Times New Roman" w:hAnsi="Times New Roman" w:cs="Times New Roman"/>
          </w:rPr>
          <w:delText>;</w:delText>
        </w:r>
      </w:del>
    </w:p>
    <w:p w14:paraId="1284D14F" w14:textId="77777777" w:rsidR="001F2374" w:rsidRPr="001F2374" w:rsidRDefault="001F2374" w:rsidP="003122CF">
      <w:pPr>
        <w:numPr>
          <w:ilvl w:val="0"/>
          <w:numId w:val="20"/>
        </w:numPr>
        <w:spacing w:before="120" w:line="240" w:lineRule="auto"/>
        <w:ind w:left="426" w:hanging="426"/>
        <w:rPr>
          <w:ins w:id="287" w:author="Autor"/>
          <w:rFonts w:ascii="Times New Roman" w:eastAsia="Times New Roman" w:hAnsi="Times New Roman" w:cs="Times New Roman"/>
          <w:lang w:eastAsia="sk-SK"/>
        </w:rPr>
      </w:pPr>
      <w:ins w:id="288" w:author="Autor">
        <w:r w:rsidRPr="001F2374">
          <w:rPr>
            <w:rFonts w:ascii="Times New Roman" w:eastAsia="Times New Roman" w:hAnsi="Times New Roman" w:cs="Times New Roman"/>
            <w:lang w:eastAsia="sk-SK"/>
          </w:rPr>
          <w:t xml:space="preserve">Cieľom metodického pokynu je definovať štruktúru a obsah dokumentu </w:t>
        </w:r>
        <w:r w:rsidRPr="001F2374">
          <w:rPr>
            <w:rFonts w:ascii="Times New Roman" w:hAnsi="Times New Roman" w:cs="Times New Roman"/>
            <w:szCs w:val="20"/>
          </w:rPr>
          <w:t>Informácia o stave AK EŠIF, zodpovednosti subjektov pri jeho príprave a rozsah požadovaných údajov</w:t>
        </w:r>
        <w:r w:rsidR="00447EB0">
          <w:rPr>
            <w:rFonts w:ascii="Times New Roman" w:hAnsi="Times New Roman" w:cs="Times New Roman"/>
            <w:szCs w:val="20"/>
          </w:rPr>
          <w:t xml:space="preserve">, ako aj termíny na ich zasielanie </w:t>
        </w:r>
        <w:r w:rsidRPr="001F2374">
          <w:rPr>
            <w:rFonts w:ascii="Times New Roman" w:hAnsi="Times New Roman" w:cs="Times New Roman"/>
            <w:szCs w:val="20"/>
          </w:rPr>
          <w:t xml:space="preserve">prostredníctvom </w:t>
        </w:r>
        <w:r w:rsidR="00980A59">
          <w:rPr>
            <w:rFonts w:ascii="Times New Roman" w:hAnsi="Times New Roman" w:cs="Times New Roman"/>
            <w:szCs w:val="20"/>
          </w:rPr>
          <w:t>IS</w:t>
        </w:r>
        <w:r w:rsidRPr="001F2374">
          <w:rPr>
            <w:rFonts w:ascii="Times New Roman" w:hAnsi="Times New Roman" w:cs="Times New Roman"/>
            <w:szCs w:val="20"/>
          </w:rPr>
          <w:t xml:space="preserve"> CPV</w:t>
        </w:r>
        <w:r w:rsidR="00864C8C">
          <w:rPr>
            <w:rFonts w:ascii="Times New Roman" w:hAnsi="Times New Roman" w:cs="Times New Roman"/>
            <w:szCs w:val="20"/>
          </w:rPr>
          <w:t>.</w:t>
        </w:r>
        <w:r w:rsidR="00BC14CE">
          <w:rPr>
            <w:rFonts w:ascii="Times New Roman" w:hAnsi="Times New Roman" w:cs="Times New Roman"/>
            <w:szCs w:val="20"/>
          </w:rPr>
          <w:t xml:space="preserve"> </w:t>
        </w:r>
      </w:ins>
    </w:p>
    <w:p w14:paraId="21A8E492" w14:textId="083AB33E" w:rsidR="001B2C58" w:rsidRDefault="005F006C" w:rsidP="00361BB0">
      <w:pPr>
        <w:pStyle w:val="Odsekzoznamu"/>
        <w:numPr>
          <w:ilvl w:val="0"/>
          <w:numId w:val="22"/>
        </w:numPr>
        <w:spacing w:before="120" w:line="240" w:lineRule="auto"/>
        <w:ind w:left="851" w:hanging="425"/>
        <w:contextualSpacing w:val="0"/>
        <w:rPr>
          <w:del w:id="289" w:author="Autor"/>
          <w:rFonts w:ascii="Times New Roman" w:hAnsi="Times New Roman" w:cs="Times New Roman"/>
        </w:rPr>
      </w:pPr>
      <w:ins w:id="290" w:author="Autor">
        <w:r>
          <w:rPr>
            <w:rFonts w:ascii="Times New Roman" w:hAnsi="Times New Roman" w:cs="Times New Roman"/>
            <w:szCs w:val="20"/>
          </w:rPr>
          <w:t xml:space="preserve">Gestor AK EŠIF </w:t>
        </w:r>
        <w:del w:id="291" w:author="Autor">
          <w:r w:rsidR="001F2374" w:rsidRPr="003D3A25" w:rsidDel="005F006C">
            <w:rPr>
              <w:rFonts w:ascii="Times New Roman" w:hAnsi="Times New Roman" w:cs="Times New Roman"/>
              <w:szCs w:val="20"/>
            </w:rPr>
            <w:delText>MIRRI</w:delText>
          </w:r>
        </w:del>
      </w:ins>
      <w:del w:id="292" w:author="Autor">
        <w:r w:rsidR="001B2C58" w:rsidRPr="002639E5">
          <w:rPr>
            <w:rFonts w:ascii="Times New Roman" w:hAnsi="Times New Roman" w:cs="Times New Roman"/>
          </w:rPr>
          <w:delText>Systém riadenia európskych štrukturálnych a investičných fondov na programové obdobie 2014</w:delText>
        </w:r>
        <w:r w:rsidR="00C43566">
          <w:rPr>
            <w:rFonts w:ascii="Times New Roman" w:hAnsi="Times New Roman" w:cs="Times New Roman"/>
          </w:rPr>
          <w:delText xml:space="preserve"> </w:delText>
        </w:r>
        <w:r w:rsidR="001B2C58" w:rsidRPr="002639E5">
          <w:rPr>
            <w:rFonts w:ascii="Times New Roman" w:hAnsi="Times New Roman" w:cs="Times New Roman"/>
          </w:rPr>
          <w:delText>-</w:delText>
        </w:r>
        <w:r w:rsidR="00C43566">
          <w:rPr>
            <w:rFonts w:ascii="Times New Roman" w:hAnsi="Times New Roman" w:cs="Times New Roman"/>
          </w:rPr>
          <w:delText xml:space="preserve"> </w:delText>
        </w:r>
        <w:r w:rsidR="001B2C58" w:rsidRPr="002639E5">
          <w:rPr>
            <w:rFonts w:ascii="Times New Roman" w:hAnsi="Times New Roman" w:cs="Times New Roman"/>
          </w:rPr>
          <w:delText>2020;</w:delText>
        </w:r>
      </w:del>
    </w:p>
    <w:p w14:paraId="5E64EC89" w14:textId="5A9905AF" w:rsidR="006B103B" w:rsidRPr="006C2C79" w:rsidRDefault="006B103B" w:rsidP="00361BB0">
      <w:pPr>
        <w:pStyle w:val="Odsekzoznamu"/>
        <w:numPr>
          <w:ilvl w:val="0"/>
          <w:numId w:val="22"/>
        </w:numPr>
        <w:spacing w:before="120" w:line="240" w:lineRule="auto"/>
        <w:ind w:left="851" w:hanging="425"/>
        <w:contextualSpacing w:val="0"/>
        <w:rPr>
          <w:del w:id="293" w:author="Autor"/>
          <w:rFonts w:ascii="Times New Roman" w:hAnsi="Times New Roman" w:cs="Times New Roman"/>
        </w:rPr>
      </w:pPr>
      <w:del w:id="294" w:author="Autor">
        <w:r w:rsidRPr="006C2C79">
          <w:rPr>
            <w:rFonts w:ascii="Times New Roman" w:hAnsi="Times New Roman" w:cs="Times New Roman"/>
          </w:rPr>
          <w:delText>Systém riadenia Programu rozvoja vidieka</w:delText>
        </w:r>
        <w:r w:rsidRPr="006C2C79" w:rsidDel="005F006C">
          <w:rPr>
            <w:rFonts w:ascii="Times New Roman" w:hAnsi="Times New Roman" w:cs="Times New Roman"/>
          </w:rPr>
          <w:delText xml:space="preserve"> SR </w:delText>
        </w:r>
      </w:del>
      <w:ins w:id="295" w:author="Autor">
        <w:del w:id="296" w:author="Autor">
          <w:r w:rsidR="001F2374" w:rsidRPr="003D3A25" w:rsidDel="005F006C">
            <w:rPr>
              <w:rFonts w:ascii="Times New Roman" w:hAnsi="Times New Roman" w:cs="Times New Roman"/>
              <w:szCs w:val="20"/>
            </w:rPr>
            <w:delText>prostredníctvom gestor</w:delText>
          </w:r>
        </w:del>
      </w:ins>
      <w:del w:id="297" w:author="Autor">
        <w:r w:rsidR="00335C84" w:rsidDel="005F006C">
          <w:rPr>
            <w:rFonts w:ascii="Times New Roman" w:hAnsi="Times New Roman" w:cs="Times New Roman"/>
            <w:szCs w:val="20"/>
          </w:rPr>
          <w:delText>stv</w:delText>
        </w:r>
      </w:del>
      <w:ins w:id="298" w:author="Autor">
        <w:del w:id="299" w:author="Autor">
          <w:r w:rsidR="001F2374" w:rsidRPr="003D3A25" w:rsidDel="005F006C">
            <w:rPr>
              <w:rFonts w:ascii="Times New Roman" w:hAnsi="Times New Roman" w:cs="Times New Roman"/>
              <w:szCs w:val="20"/>
            </w:rPr>
            <w:delText xml:space="preserve">a AK EŠIF </w:delText>
          </w:r>
        </w:del>
        <w:r w:rsidR="001F2374" w:rsidRPr="003D3A25">
          <w:rPr>
            <w:rFonts w:ascii="Times New Roman" w:hAnsi="Times New Roman" w:cs="Times New Roman"/>
            <w:szCs w:val="20"/>
          </w:rPr>
          <w:t>monitoruje</w:t>
        </w:r>
      </w:ins>
      <w:del w:id="300" w:author="Autor">
        <w:r w:rsidRPr="006C2C79">
          <w:rPr>
            <w:rFonts w:ascii="Times New Roman" w:hAnsi="Times New Roman" w:cs="Times New Roman"/>
          </w:rPr>
          <w:delText>2014</w:delText>
        </w:r>
        <w:r w:rsidR="00C43566">
          <w:rPr>
            <w:rFonts w:ascii="Times New Roman" w:hAnsi="Times New Roman" w:cs="Times New Roman"/>
          </w:rPr>
          <w:delText xml:space="preserve"> </w:delText>
        </w:r>
        <w:r w:rsidRPr="006C2C79">
          <w:rPr>
            <w:rFonts w:ascii="Times New Roman" w:hAnsi="Times New Roman" w:cs="Times New Roman"/>
          </w:rPr>
          <w:delText>-</w:delText>
        </w:r>
        <w:r w:rsidR="00C43566">
          <w:rPr>
            <w:rFonts w:ascii="Times New Roman" w:hAnsi="Times New Roman" w:cs="Times New Roman"/>
          </w:rPr>
          <w:delText xml:space="preserve"> </w:delText>
        </w:r>
        <w:r w:rsidRPr="006C2C79">
          <w:rPr>
            <w:rFonts w:ascii="Times New Roman" w:hAnsi="Times New Roman" w:cs="Times New Roman"/>
          </w:rPr>
          <w:delText>2020;</w:delText>
        </w:r>
      </w:del>
    </w:p>
    <w:p w14:paraId="70D83FEB" w14:textId="16A22306" w:rsidR="009D29B5" w:rsidRPr="002639E5" w:rsidRDefault="009D29B5" w:rsidP="00361BB0">
      <w:pPr>
        <w:pStyle w:val="Odsekzoznamu"/>
        <w:numPr>
          <w:ilvl w:val="0"/>
          <w:numId w:val="22"/>
        </w:numPr>
        <w:spacing w:before="120" w:line="240" w:lineRule="auto"/>
        <w:ind w:left="851" w:hanging="425"/>
        <w:contextualSpacing w:val="0"/>
        <w:rPr>
          <w:del w:id="301" w:author="Autor"/>
          <w:rFonts w:ascii="Times New Roman" w:hAnsi="Times New Roman" w:cs="Times New Roman"/>
        </w:rPr>
      </w:pPr>
      <w:del w:id="302" w:author="Autor">
        <w:r>
          <w:rPr>
            <w:rFonts w:ascii="Times New Roman" w:hAnsi="Times New Roman" w:cs="Times New Roman"/>
          </w:rPr>
          <w:delText>Stratégia financovania európskych štrukturálnych a investičných fondov pre programové obdobie 2014</w:delText>
        </w:r>
        <w:r w:rsidR="00C43566">
          <w:rPr>
            <w:rFonts w:ascii="Times New Roman" w:hAnsi="Times New Roman" w:cs="Times New Roman"/>
          </w:rPr>
          <w:delText xml:space="preserve"> </w:delText>
        </w:r>
        <w:r>
          <w:rPr>
            <w:rFonts w:ascii="Times New Roman" w:hAnsi="Times New Roman" w:cs="Times New Roman"/>
          </w:rPr>
          <w:delText>-</w:delText>
        </w:r>
        <w:r w:rsidR="00C43566">
          <w:rPr>
            <w:rFonts w:ascii="Times New Roman" w:hAnsi="Times New Roman" w:cs="Times New Roman"/>
          </w:rPr>
          <w:delText xml:space="preserve"> </w:delText>
        </w:r>
        <w:r>
          <w:rPr>
            <w:rFonts w:ascii="Times New Roman" w:hAnsi="Times New Roman" w:cs="Times New Roman"/>
          </w:rPr>
          <w:delText>2020;</w:delText>
        </w:r>
      </w:del>
    </w:p>
    <w:p w14:paraId="67556644" w14:textId="28D27B0F" w:rsidR="001B2C58" w:rsidRDefault="001B2C58" w:rsidP="00361BB0">
      <w:pPr>
        <w:pStyle w:val="Odsekzoznamu"/>
        <w:numPr>
          <w:ilvl w:val="0"/>
          <w:numId w:val="22"/>
        </w:numPr>
        <w:spacing w:before="120" w:line="240" w:lineRule="auto"/>
        <w:ind w:left="851" w:hanging="425"/>
        <w:contextualSpacing w:val="0"/>
        <w:rPr>
          <w:del w:id="303" w:author="Autor"/>
          <w:rFonts w:ascii="Times New Roman" w:hAnsi="Times New Roman" w:cs="Times New Roman"/>
        </w:rPr>
      </w:pPr>
      <w:del w:id="304" w:author="Autor">
        <w:r w:rsidRPr="002639E5">
          <w:rPr>
            <w:rFonts w:ascii="Times New Roman" w:hAnsi="Times New Roman" w:cs="Times New Roman"/>
          </w:rPr>
          <w:delText>Systém finančného riadenia štrukturálnych fondov, Kohézneho fondu</w:delText>
        </w:r>
      </w:del>
      <w:r w:rsidRPr="002639E5">
        <w:rPr>
          <w:rFonts w:ascii="Times New Roman" w:hAnsi="Times New Roman" w:cs="Times New Roman"/>
        </w:rPr>
        <w:t xml:space="preserve"> a</w:t>
      </w:r>
      <w:ins w:id="305" w:author="Autor">
        <w:r w:rsidR="001F2374" w:rsidRPr="003D3A25">
          <w:rPr>
            <w:rFonts w:ascii="Times New Roman" w:hAnsi="Times New Roman" w:cs="Times New Roman"/>
            <w:szCs w:val="20"/>
          </w:rPr>
          <w:t> priebežne vyhodnocuje údaj</w:t>
        </w:r>
        <w:r w:rsidR="001F2374" w:rsidRPr="00C54AA6">
          <w:rPr>
            <w:rFonts w:ascii="Times New Roman" w:hAnsi="Times New Roman" w:cs="Times New Roman"/>
            <w:szCs w:val="20"/>
          </w:rPr>
          <w:t>e získané z IS CPV od</w:t>
        </w:r>
      </w:ins>
      <w:del w:id="306" w:author="Autor">
        <w:r w:rsidRPr="002639E5">
          <w:rPr>
            <w:rFonts w:ascii="Times New Roman" w:hAnsi="Times New Roman" w:cs="Times New Roman"/>
          </w:rPr>
          <w:delText xml:space="preserve"> Európskeho námorného a rybárskeho fondu na programové obdobie 2014</w:delText>
        </w:r>
        <w:r w:rsidR="00C43566">
          <w:rPr>
            <w:rFonts w:ascii="Times New Roman" w:hAnsi="Times New Roman" w:cs="Times New Roman"/>
          </w:rPr>
          <w:delText xml:space="preserve"> </w:delText>
        </w:r>
        <w:r w:rsidRPr="002639E5">
          <w:rPr>
            <w:rFonts w:ascii="Times New Roman" w:hAnsi="Times New Roman" w:cs="Times New Roman"/>
          </w:rPr>
          <w:delText>-</w:delText>
        </w:r>
        <w:r w:rsidR="00C43566">
          <w:rPr>
            <w:rFonts w:ascii="Times New Roman" w:hAnsi="Times New Roman" w:cs="Times New Roman"/>
          </w:rPr>
          <w:delText xml:space="preserve"> </w:delText>
        </w:r>
        <w:r w:rsidRPr="002639E5">
          <w:rPr>
            <w:rFonts w:ascii="Times New Roman" w:hAnsi="Times New Roman" w:cs="Times New Roman"/>
          </w:rPr>
          <w:delText>2020;</w:delText>
        </w:r>
      </w:del>
    </w:p>
    <w:p w14:paraId="34F90C17" w14:textId="547B615D" w:rsidR="00C53543" w:rsidRPr="002639E5" w:rsidRDefault="00C53543" w:rsidP="00361BB0">
      <w:pPr>
        <w:pStyle w:val="Odsekzoznamu"/>
        <w:numPr>
          <w:ilvl w:val="0"/>
          <w:numId w:val="22"/>
        </w:numPr>
        <w:spacing w:before="120" w:line="240" w:lineRule="auto"/>
        <w:ind w:left="851" w:hanging="425"/>
        <w:contextualSpacing w:val="0"/>
        <w:rPr>
          <w:del w:id="307" w:author="Autor"/>
          <w:rFonts w:ascii="Times New Roman" w:hAnsi="Times New Roman" w:cs="Times New Roman"/>
        </w:rPr>
      </w:pPr>
      <w:del w:id="308" w:author="Autor">
        <w:r>
          <w:rPr>
            <w:rFonts w:ascii="Times New Roman" w:hAnsi="Times New Roman" w:cs="Times New Roman"/>
          </w:rPr>
          <w:delText>Metodický pokyn CKO č.</w:delText>
        </w:r>
        <w:r w:rsidR="00F961CE">
          <w:rPr>
            <w:rFonts w:ascii="Times New Roman" w:hAnsi="Times New Roman" w:cs="Times New Roman"/>
          </w:rPr>
          <w:delText xml:space="preserve"> </w:delText>
        </w:r>
        <w:r>
          <w:rPr>
            <w:rFonts w:ascii="Times New Roman" w:hAnsi="Times New Roman" w:cs="Times New Roman"/>
          </w:rPr>
          <w:delText xml:space="preserve">8 </w:delText>
        </w:r>
        <w:r w:rsidRPr="00C53543">
          <w:rPr>
            <w:rFonts w:ascii="Times New Roman" w:hAnsi="Times New Roman" w:cs="Times New Roman"/>
          </w:rPr>
          <w:delText>k Správe o pokroku pri vykonávaní Partnerskej dohody Slovenskej republiky na roky 2014 – 2020;</w:delText>
        </w:r>
      </w:del>
    </w:p>
    <w:p w14:paraId="72E3AEF3" w14:textId="2DC7C61E" w:rsidR="005A2D33" w:rsidRPr="00CE74B0" w:rsidRDefault="001B2C58" w:rsidP="00CE74B0">
      <w:pPr>
        <w:pStyle w:val="Odsekzoznamu"/>
        <w:numPr>
          <w:ilvl w:val="0"/>
          <w:numId w:val="20"/>
        </w:numPr>
        <w:spacing w:before="120" w:line="240" w:lineRule="auto"/>
        <w:ind w:left="426" w:hanging="426"/>
        <w:contextualSpacing w:val="0"/>
      </w:pPr>
      <w:del w:id="309" w:author="Autor">
        <w:r w:rsidRPr="006C2C79">
          <w:rPr>
            <w:rFonts w:ascii="Times New Roman" w:hAnsi="Times New Roman" w:cs="Times New Roman"/>
          </w:rPr>
          <w:delText xml:space="preserve">Metodický pokyn </w:delText>
        </w:r>
        <w:r w:rsidR="005A2D33" w:rsidRPr="006C2C79">
          <w:rPr>
            <w:rFonts w:ascii="Times New Roman" w:hAnsi="Times New Roman" w:cs="Times New Roman"/>
          </w:rPr>
          <w:delText>ÚV SR</w:delText>
        </w:r>
        <w:r w:rsidRPr="006C2C79">
          <w:rPr>
            <w:rFonts w:ascii="Times New Roman" w:hAnsi="Times New Roman" w:cs="Times New Roman"/>
          </w:rPr>
          <w:delText xml:space="preserve"> č. 22 </w:delText>
        </w:r>
        <w:r w:rsidR="00C53543" w:rsidRPr="00C53543">
          <w:rPr>
            <w:rFonts w:ascii="Times New Roman" w:hAnsi="Times New Roman" w:cs="Times New Roman"/>
          </w:rPr>
          <w:delText>k administratívnym kapacitám európskych štrukturálnych a investičných fondov</w:delText>
        </w:r>
      </w:del>
      <w:r w:rsidR="00F56AFA">
        <w:rPr>
          <w:rFonts w:ascii="Times New Roman" w:hAnsi="Times New Roman" w:cs="Times New Roman"/>
        </w:rPr>
        <w:t xml:space="preserve"> </w:t>
      </w:r>
      <w:r w:rsidR="00C53543" w:rsidRPr="00C53543">
        <w:rPr>
          <w:rFonts w:ascii="Times New Roman" w:hAnsi="Times New Roman" w:cs="Times New Roman"/>
        </w:rPr>
        <w:t xml:space="preserve">subjektov zapojených do riadenia, implementácie, kontroly a auditu </w:t>
      </w:r>
      <w:ins w:id="310" w:author="Autor">
        <w:r w:rsidR="001F2374" w:rsidRPr="00C54AA6">
          <w:rPr>
            <w:rFonts w:ascii="Times New Roman" w:eastAsia="Times New Roman" w:hAnsi="Times New Roman" w:cs="Times New Roman"/>
            <w:lang w:eastAsia="sk-SK"/>
          </w:rPr>
          <w:t>EŠIF</w:t>
        </w:r>
        <w:r w:rsidR="00C54AA6" w:rsidRPr="003122CF">
          <w:rPr>
            <w:rFonts w:ascii="Times New Roman" w:eastAsia="Times New Roman" w:hAnsi="Times New Roman" w:cs="Times New Roman"/>
            <w:lang w:eastAsia="sk-SK"/>
          </w:rPr>
          <w:t xml:space="preserve"> o AK </w:t>
        </w:r>
        <w:r w:rsidR="00864C8C">
          <w:rPr>
            <w:rFonts w:ascii="Times New Roman" w:eastAsia="Times New Roman" w:hAnsi="Times New Roman" w:cs="Times New Roman"/>
            <w:lang w:eastAsia="sk-SK"/>
          </w:rPr>
          <w:t xml:space="preserve">EŠIF </w:t>
        </w:r>
        <w:r w:rsidR="00C54AA6" w:rsidRPr="003122CF">
          <w:rPr>
            <w:rFonts w:ascii="Times New Roman" w:eastAsia="Times New Roman" w:hAnsi="Times New Roman" w:cs="Times New Roman"/>
            <w:lang w:eastAsia="sk-SK"/>
          </w:rPr>
          <w:t>a stave čerpania technickej pomoci na osobné výdavky AK EŠIF.</w:t>
        </w:r>
      </w:ins>
      <w:del w:id="311" w:author="Autor">
        <w:r w:rsidR="00C53543" w:rsidRPr="00C53543">
          <w:rPr>
            <w:rFonts w:ascii="Times New Roman" w:hAnsi="Times New Roman" w:cs="Times New Roman"/>
          </w:rPr>
          <w:delText xml:space="preserve"> EŠIF v programovom období 2014 – 2020;</w:delText>
        </w:r>
      </w:del>
    </w:p>
    <w:p w14:paraId="0B608965" w14:textId="0F153077" w:rsidR="00271203" w:rsidRPr="00DE7F21" w:rsidRDefault="005A2D33" w:rsidP="00361BB0">
      <w:pPr>
        <w:pStyle w:val="Odsekzoznamu"/>
        <w:numPr>
          <w:ilvl w:val="0"/>
          <w:numId w:val="22"/>
        </w:numPr>
        <w:spacing w:before="120" w:line="240" w:lineRule="auto"/>
        <w:ind w:left="851" w:hanging="425"/>
        <w:contextualSpacing w:val="0"/>
        <w:rPr>
          <w:del w:id="312" w:author="Autor"/>
          <w:rFonts w:ascii="Times New Roman" w:hAnsi="Times New Roman" w:cs="Times New Roman"/>
        </w:rPr>
      </w:pPr>
      <w:del w:id="313" w:author="Autor">
        <w:r>
          <w:rPr>
            <w:rFonts w:ascii="Times New Roman" w:hAnsi="Times New Roman" w:cs="Times New Roman"/>
          </w:rPr>
          <w:delText xml:space="preserve">Metodický pokyn </w:delText>
        </w:r>
        <w:r w:rsidR="00CC069D">
          <w:rPr>
            <w:rFonts w:ascii="Times New Roman" w:hAnsi="Times New Roman" w:cs="Times New Roman"/>
          </w:rPr>
          <w:delText>ÚV SR</w:delText>
        </w:r>
        <w:r>
          <w:rPr>
            <w:rFonts w:ascii="Times New Roman" w:hAnsi="Times New Roman" w:cs="Times New Roman"/>
          </w:rPr>
          <w:delText xml:space="preserve"> č. 27</w:delText>
        </w:r>
        <w:r w:rsidRPr="002639E5">
          <w:rPr>
            <w:rFonts w:ascii="Times New Roman" w:hAnsi="Times New Roman" w:cs="Times New Roman"/>
          </w:rPr>
          <w:delText xml:space="preserve"> k </w:delText>
        </w:r>
        <w:r w:rsidR="00CC069D" w:rsidRPr="00D15F09">
          <w:rPr>
            <w:rFonts w:ascii="Times New Roman" w:hAnsi="Times New Roman" w:cs="Times New Roman"/>
          </w:rPr>
          <w:delText>realizácii Centrálneho plánu vzdelávania administratívnych kapacít EŠIF v programovom období 2014</w:delText>
        </w:r>
        <w:r w:rsidR="00524A3C" w:rsidRPr="001C4F40">
          <w:rPr>
            <w:rFonts w:ascii="Times New Roman" w:hAnsi="Times New Roman" w:cs="Times New Roman"/>
          </w:rPr>
          <w:delText xml:space="preserve"> </w:delText>
        </w:r>
        <w:r w:rsidR="00CC069D" w:rsidRPr="001C4F40">
          <w:rPr>
            <w:rFonts w:ascii="Times New Roman" w:hAnsi="Times New Roman" w:cs="Times New Roman"/>
          </w:rPr>
          <w:delText>-</w:delText>
        </w:r>
        <w:r w:rsidR="00524A3C" w:rsidRPr="00245105">
          <w:rPr>
            <w:rFonts w:ascii="Times New Roman" w:hAnsi="Times New Roman" w:cs="Times New Roman"/>
          </w:rPr>
          <w:delText xml:space="preserve"> </w:delText>
        </w:r>
        <w:r w:rsidR="00CC069D" w:rsidRPr="00DE7F21">
          <w:rPr>
            <w:rFonts w:ascii="Times New Roman" w:hAnsi="Times New Roman" w:cs="Times New Roman"/>
          </w:rPr>
          <w:delText>2020</w:delText>
        </w:r>
        <w:r w:rsidRPr="002639E5">
          <w:rPr>
            <w:rFonts w:ascii="Times New Roman" w:hAnsi="Times New Roman" w:cs="Times New Roman"/>
          </w:rPr>
          <w:delText>;</w:delText>
        </w:r>
      </w:del>
    </w:p>
    <w:p w14:paraId="63A4911B" w14:textId="5C89B55D" w:rsidR="00D61C91" w:rsidRPr="00D15F09" w:rsidRDefault="001B2C58" w:rsidP="00361BB0">
      <w:pPr>
        <w:pStyle w:val="Odsekzoznamu"/>
        <w:numPr>
          <w:ilvl w:val="0"/>
          <w:numId w:val="22"/>
        </w:numPr>
        <w:spacing w:before="120" w:line="240" w:lineRule="auto"/>
        <w:ind w:left="851" w:hanging="425"/>
        <w:contextualSpacing w:val="0"/>
        <w:rPr>
          <w:del w:id="314" w:author="Autor"/>
        </w:rPr>
      </w:pPr>
      <w:del w:id="315" w:author="Autor">
        <w:r w:rsidRPr="00DE7F21">
          <w:rPr>
            <w:rFonts w:ascii="Times New Roman" w:hAnsi="Times New Roman" w:cs="Times New Roman"/>
          </w:rPr>
          <w:delText>Usmernenie Certifikačného orgánu MF SR č. 2/2014</w:delText>
        </w:r>
        <w:r w:rsidR="00B65160" w:rsidRPr="00DE7F21">
          <w:rPr>
            <w:rFonts w:ascii="Times New Roman" w:hAnsi="Times New Roman" w:cs="Times New Roman"/>
          </w:rPr>
          <w:delText xml:space="preserve"> </w:delText>
        </w:r>
        <w:r w:rsidRPr="00DE7F21">
          <w:rPr>
            <w:rFonts w:ascii="Times New Roman" w:hAnsi="Times New Roman" w:cs="Times New Roman"/>
          </w:rPr>
          <w:delText>-</w:delText>
        </w:r>
        <w:r w:rsidR="00B65160" w:rsidRPr="00DE7F21">
          <w:rPr>
            <w:rFonts w:ascii="Times New Roman" w:hAnsi="Times New Roman" w:cs="Times New Roman"/>
          </w:rPr>
          <w:delText xml:space="preserve"> </w:delText>
        </w:r>
        <w:r w:rsidRPr="00DE7F21">
          <w:rPr>
            <w:rFonts w:ascii="Times New Roman" w:hAnsi="Times New Roman" w:cs="Times New Roman"/>
          </w:rPr>
          <w:delText>U k štruktúre manuálov procedúr, štandardizovanej organizačnej štruktúre a štandardizovaným pracovným pozíciám platobnej jednotky pre programové obdobie 2014</w:delText>
        </w:r>
        <w:r w:rsidR="00524A3C" w:rsidRPr="00DE7F21">
          <w:rPr>
            <w:rFonts w:ascii="Times New Roman" w:hAnsi="Times New Roman" w:cs="Times New Roman"/>
          </w:rPr>
          <w:delText xml:space="preserve"> </w:delText>
        </w:r>
        <w:r w:rsidRPr="00DE7F21">
          <w:rPr>
            <w:rFonts w:ascii="Times New Roman" w:hAnsi="Times New Roman" w:cs="Times New Roman"/>
          </w:rPr>
          <w:delText>-</w:delText>
        </w:r>
        <w:r w:rsidR="00524A3C" w:rsidRPr="00DE7F21">
          <w:rPr>
            <w:rFonts w:ascii="Times New Roman" w:hAnsi="Times New Roman" w:cs="Times New Roman"/>
          </w:rPr>
          <w:delText xml:space="preserve"> </w:delText>
        </w:r>
        <w:r w:rsidRPr="00DE7F21">
          <w:rPr>
            <w:rFonts w:ascii="Times New Roman" w:hAnsi="Times New Roman" w:cs="Times New Roman"/>
          </w:rPr>
          <w:delText>2020</w:delText>
        </w:r>
        <w:r w:rsidR="00996250" w:rsidRPr="00DE7F21">
          <w:rPr>
            <w:rFonts w:ascii="Times New Roman" w:hAnsi="Times New Roman" w:cs="Times New Roman"/>
          </w:rPr>
          <w:delText>.</w:delText>
        </w:r>
      </w:del>
    </w:p>
    <w:p w14:paraId="64E699C9" w14:textId="030729E5" w:rsidR="00757C77" w:rsidRPr="00CE74B0" w:rsidRDefault="00B7530A" w:rsidP="00CE74B0">
      <w:pPr>
        <w:pStyle w:val="Nadpis2"/>
        <w:numPr>
          <w:ilvl w:val="0"/>
          <w:numId w:val="0"/>
        </w:numPr>
        <w:spacing w:before="360"/>
        <w:rPr>
          <w:moveFrom w:id="316" w:author="Autor"/>
          <w:color w:val="365F91" w:themeColor="accent1" w:themeShade="BF"/>
        </w:rPr>
      </w:pPr>
      <w:bookmarkStart w:id="317" w:name="_Toc511292802"/>
      <w:moveFromRangeStart w:id="318" w:author="Autor" w:name="move89861414"/>
      <w:moveFrom w:id="319" w:author="Autor">
        <w:r w:rsidRPr="00CE74B0">
          <w:rPr>
            <w:b w:val="0"/>
            <w:bCs w:val="0"/>
            <w:color w:val="365F91" w:themeColor="accent1" w:themeShade="BF"/>
          </w:rPr>
          <w:t>2 Základné pojmy</w:t>
        </w:r>
        <w:bookmarkEnd w:id="317"/>
        <w:r w:rsidR="00BD32D2" w:rsidRPr="00CE74B0">
          <w:rPr>
            <w:b w:val="0"/>
            <w:bCs w:val="0"/>
            <w:color w:val="365F91" w:themeColor="accent1" w:themeShade="BF"/>
          </w:rPr>
          <w:t xml:space="preserve"> </w:t>
        </w:r>
      </w:moveFrom>
    </w:p>
    <w:p w14:paraId="6408344E" w14:textId="77777777" w:rsidR="00757C77" w:rsidRPr="00CE74B0" w:rsidRDefault="00B7530A" w:rsidP="00CE74B0">
      <w:pPr>
        <w:pStyle w:val="Nadpis2"/>
        <w:numPr>
          <w:ilvl w:val="0"/>
          <w:numId w:val="0"/>
        </w:numPr>
        <w:spacing w:before="360"/>
        <w:rPr>
          <w:moveTo w:id="320" w:author="Autor"/>
          <w:color w:val="365F91" w:themeColor="accent1" w:themeShade="BF"/>
        </w:rPr>
      </w:pPr>
      <w:bookmarkStart w:id="321" w:name="_Toc90632601"/>
      <w:moveFromRangeEnd w:id="318"/>
      <w:moveToRangeStart w:id="322" w:author="Autor" w:name="move89861414"/>
      <w:moveTo w:id="323" w:author="Autor">
        <w:r w:rsidRPr="00CE74B0">
          <w:rPr>
            <w:color w:val="365F91" w:themeColor="accent1" w:themeShade="BF"/>
          </w:rPr>
          <w:t>2 Základné pojmy</w:t>
        </w:r>
        <w:bookmarkEnd w:id="321"/>
        <w:r w:rsidR="00BD32D2" w:rsidRPr="00CE74B0">
          <w:rPr>
            <w:color w:val="365F91" w:themeColor="accent1" w:themeShade="BF"/>
          </w:rPr>
          <w:t xml:space="preserve"> </w:t>
        </w:r>
      </w:moveTo>
    </w:p>
    <w:moveToRangeEnd w:id="322"/>
    <w:p w14:paraId="47BAE1B0" w14:textId="444C742A" w:rsidR="00BD32D2" w:rsidRPr="00BD32D2" w:rsidRDefault="00963BE1" w:rsidP="00CE74B0">
      <w:pPr>
        <w:numPr>
          <w:ilvl w:val="0"/>
          <w:numId w:val="12"/>
        </w:numPr>
        <w:spacing w:before="120" w:line="240" w:lineRule="auto"/>
        <w:ind w:left="425" w:hanging="425"/>
        <w:rPr>
          <w:rFonts w:ascii="Times New Roman" w:hAnsi="Times New Roman" w:cs="Times New Roman"/>
        </w:rPr>
      </w:pPr>
      <w:r>
        <w:rPr>
          <w:rFonts w:ascii="Times New Roman" w:hAnsi="Times New Roman" w:cs="Times New Roman"/>
        </w:rPr>
        <w:t>AK</w:t>
      </w:r>
      <w:r w:rsidR="00BD32D2" w:rsidRPr="00BD32D2">
        <w:rPr>
          <w:rFonts w:ascii="Times New Roman" w:hAnsi="Times New Roman" w:cs="Times New Roman"/>
        </w:rPr>
        <w:t xml:space="preserve"> EŠIF je definovaná ako špecifické pracovné miesto vo verejnej správe</w:t>
      </w:r>
      <w:ins w:id="324" w:author="Autor">
        <w:r w:rsidR="00D2484C">
          <w:rPr>
            <w:rStyle w:val="Odkaznapoznmkupodiarou"/>
            <w:rFonts w:ascii="Times New Roman" w:hAnsi="Times New Roman" w:cs="Times New Roman"/>
          </w:rPr>
          <w:footnoteReference w:id="2"/>
        </w:r>
      </w:ins>
      <w:r w:rsidR="00BD32D2" w:rsidRPr="00BD32D2">
        <w:rPr>
          <w:rFonts w:ascii="Times New Roman" w:hAnsi="Times New Roman" w:cs="Times New Roman"/>
        </w:rPr>
        <w:t xml:space="preserve"> (</w:t>
      </w:r>
      <w:r w:rsidR="00160F93">
        <w:rPr>
          <w:rFonts w:ascii="Times New Roman" w:hAnsi="Times New Roman" w:cs="Times New Roman"/>
        </w:rPr>
        <w:t xml:space="preserve">ústrednej </w:t>
      </w:r>
      <w:r w:rsidR="00BD32D2" w:rsidRPr="00BD32D2">
        <w:rPr>
          <w:rFonts w:ascii="Times New Roman" w:hAnsi="Times New Roman" w:cs="Times New Roman"/>
        </w:rPr>
        <w:t xml:space="preserve">správe a územnej samospráve) </w:t>
      </w:r>
      <w:r w:rsidR="00DB4EC3" w:rsidRPr="00DB4EC3">
        <w:rPr>
          <w:rFonts w:ascii="Times New Roman" w:hAnsi="Times New Roman" w:cs="Times New Roman"/>
        </w:rPr>
        <w:t>slúžiace pre výkon činností na zabezpečenie riadenia, implementácie, kontroly a auditu EŠIF v programovom období 2014 - 2020</w:t>
      </w:r>
      <w:r w:rsidR="00BD32D2" w:rsidRPr="00BD32D2">
        <w:rPr>
          <w:rFonts w:ascii="Times New Roman" w:hAnsi="Times New Roman" w:cs="Times New Roman"/>
        </w:rPr>
        <w:t xml:space="preserve">. Maximálny počet miest AK EŠIF pre </w:t>
      </w:r>
      <w:del w:id="327" w:author="Autor">
        <w:r w:rsidR="00BD32D2" w:rsidRPr="00BD32D2">
          <w:rPr>
            <w:rFonts w:ascii="Times New Roman" w:hAnsi="Times New Roman" w:cs="Times New Roman"/>
          </w:rPr>
          <w:delText xml:space="preserve">jednotlivé ÚOŠS, </w:delText>
        </w:r>
        <w:r>
          <w:rPr>
            <w:rFonts w:ascii="Times New Roman" w:hAnsi="Times New Roman" w:cs="Times New Roman"/>
          </w:rPr>
          <w:delText>NKÚ</w:delText>
        </w:r>
        <w:r w:rsidR="00BD32D2" w:rsidRPr="00BD32D2">
          <w:rPr>
            <w:rFonts w:ascii="Times New Roman" w:hAnsi="Times New Roman" w:cs="Times New Roman"/>
          </w:rPr>
          <w:delText xml:space="preserve"> a </w:delText>
        </w:r>
      </w:del>
      <w:r w:rsidR="00BD32D2" w:rsidRPr="00BD32D2">
        <w:rPr>
          <w:rFonts w:ascii="Times New Roman" w:hAnsi="Times New Roman" w:cs="Times New Roman"/>
        </w:rPr>
        <w:t xml:space="preserve">vybrané </w:t>
      </w:r>
      <w:ins w:id="328" w:author="Autor">
        <w:r w:rsidR="00D2484C">
          <w:rPr>
            <w:rFonts w:ascii="Times New Roman" w:hAnsi="Times New Roman" w:cs="Times New Roman"/>
          </w:rPr>
          <w:t>subjekty verejnej správy</w:t>
        </w:r>
      </w:ins>
      <w:del w:id="329" w:author="Autor">
        <w:r w:rsidR="00BD32D2" w:rsidRPr="00BD32D2">
          <w:rPr>
            <w:rFonts w:ascii="Times New Roman" w:hAnsi="Times New Roman" w:cs="Times New Roman"/>
          </w:rPr>
          <w:delText>orgány územnej samosprávy</w:delText>
        </w:r>
      </w:del>
      <w:r w:rsidR="00BD32D2" w:rsidRPr="00BD32D2">
        <w:rPr>
          <w:rFonts w:ascii="Times New Roman" w:hAnsi="Times New Roman" w:cs="Times New Roman"/>
        </w:rPr>
        <w:t xml:space="preserve"> </w:t>
      </w:r>
      <w:ins w:id="330" w:author="Autor">
        <w:r w:rsidR="00A562E0">
          <w:rPr>
            <w:rFonts w:ascii="Times New Roman" w:hAnsi="Times New Roman" w:cs="Times New Roman"/>
          </w:rPr>
          <w:t xml:space="preserve">je </w:t>
        </w:r>
      </w:ins>
      <w:r w:rsidR="00BD32D2" w:rsidRPr="00BD32D2">
        <w:rPr>
          <w:rFonts w:ascii="Times New Roman" w:hAnsi="Times New Roman" w:cs="Times New Roman"/>
        </w:rPr>
        <w:t>stanov</w:t>
      </w:r>
      <w:ins w:id="331" w:author="Autor">
        <w:r w:rsidR="00A562E0">
          <w:rPr>
            <w:rFonts w:ascii="Times New Roman" w:hAnsi="Times New Roman" w:cs="Times New Roman"/>
          </w:rPr>
          <w:t xml:space="preserve">ený </w:t>
        </w:r>
      </w:ins>
      <w:del w:id="332" w:author="Autor">
        <w:r w:rsidR="00BD32D2" w:rsidRPr="00BD32D2" w:rsidDel="00A562E0">
          <w:rPr>
            <w:rFonts w:ascii="Times New Roman" w:hAnsi="Times New Roman" w:cs="Times New Roman"/>
          </w:rPr>
          <w:delText xml:space="preserve">uje </w:delText>
        </w:r>
      </w:del>
      <w:ins w:id="333" w:author="Autor">
        <w:r w:rsidR="00A562E0">
          <w:rPr>
            <w:rFonts w:ascii="Times New Roman" w:hAnsi="Times New Roman" w:cs="Times New Roman"/>
          </w:rPr>
          <w:t>u</w:t>
        </w:r>
        <w:del w:id="334" w:author="Autor">
          <w:r w:rsidR="00D2484C" w:rsidDel="00A562E0">
            <w:rPr>
              <w:rFonts w:ascii="Times New Roman" w:hAnsi="Times New Roman" w:cs="Times New Roman"/>
            </w:rPr>
            <w:delText>U</w:delText>
          </w:r>
        </w:del>
        <w:r w:rsidR="00D2484C">
          <w:rPr>
            <w:rFonts w:ascii="Times New Roman" w:hAnsi="Times New Roman" w:cs="Times New Roman"/>
          </w:rPr>
          <w:t>znesen</w:t>
        </w:r>
        <w:r w:rsidR="00A562E0">
          <w:rPr>
            <w:rFonts w:ascii="Times New Roman" w:hAnsi="Times New Roman" w:cs="Times New Roman"/>
          </w:rPr>
          <w:t xml:space="preserve">ím </w:t>
        </w:r>
        <w:del w:id="335" w:author="Autor">
          <w:r w:rsidR="00D2484C" w:rsidDel="00A562E0">
            <w:rPr>
              <w:rFonts w:ascii="Times New Roman" w:hAnsi="Times New Roman" w:cs="Times New Roman"/>
            </w:rPr>
            <w:delText>ie</w:delText>
          </w:r>
        </w:del>
        <w:r w:rsidR="00D2484C">
          <w:rPr>
            <w:rFonts w:ascii="Times New Roman" w:hAnsi="Times New Roman" w:cs="Times New Roman"/>
          </w:rPr>
          <w:t xml:space="preserve"> vlády</w:t>
        </w:r>
        <w:r w:rsidR="00A562E0">
          <w:rPr>
            <w:rFonts w:ascii="Times New Roman" w:hAnsi="Times New Roman" w:cs="Times New Roman"/>
          </w:rPr>
          <w:t xml:space="preserve">. </w:t>
        </w:r>
        <w:del w:id="336" w:author="Autor">
          <w:r w:rsidR="00D2484C" w:rsidDel="00A562E0">
            <w:rPr>
              <w:rFonts w:ascii="Times New Roman" w:hAnsi="Times New Roman" w:cs="Times New Roman"/>
            </w:rPr>
            <w:delText xml:space="preserve"> SR</w:delText>
          </w:r>
          <w:r w:rsidR="00D2484C" w:rsidDel="00A562E0">
            <w:rPr>
              <w:rStyle w:val="Odkaznapoznmkupodiarou"/>
              <w:rFonts w:ascii="Times New Roman" w:hAnsi="Times New Roman" w:cs="Times New Roman"/>
            </w:rPr>
            <w:footnoteReference w:id="3"/>
          </w:r>
          <w:r w:rsidR="00D2484C" w:rsidDel="00A562E0">
            <w:rPr>
              <w:rFonts w:ascii="Times New Roman" w:hAnsi="Times New Roman" w:cs="Times New Roman"/>
            </w:rPr>
            <w:delText xml:space="preserve">. </w:delText>
          </w:r>
        </w:del>
      </w:ins>
      <w:del w:id="341" w:author="Autor">
        <w:r w:rsidR="00BD32D2" w:rsidRPr="00BD32D2">
          <w:rPr>
            <w:rFonts w:ascii="Times New Roman" w:hAnsi="Times New Roman" w:cs="Times New Roman"/>
          </w:rPr>
          <w:delText xml:space="preserve">uznesenie vlády SR č. </w:delText>
        </w:r>
        <w:r w:rsidR="00BD32D2" w:rsidRPr="002A2650">
          <w:rPr>
            <w:rFonts w:ascii="Times New Roman" w:hAnsi="Times New Roman" w:cs="Times New Roman"/>
          </w:rPr>
          <w:delText>181/2017</w:delText>
        </w:r>
        <w:r w:rsidR="00BD32D2" w:rsidRPr="00BD32D2">
          <w:rPr>
            <w:rFonts w:ascii="Times New Roman" w:hAnsi="Times New Roman" w:cs="Times New Roman"/>
          </w:rPr>
          <w:delText xml:space="preserve"> k analýze stavu a určeniu počtu </w:delText>
        </w:r>
        <w:r>
          <w:rPr>
            <w:rFonts w:ascii="Times New Roman" w:hAnsi="Times New Roman" w:cs="Times New Roman"/>
          </w:rPr>
          <w:delText>AK ŠIF</w:delText>
        </w:r>
        <w:r w:rsidR="00BD32D2" w:rsidRPr="00BD32D2">
          <w:rPr>
            <w:rFonts w:ascii="Times New Roman" w:hAnsi="Times New Roman" w:cs="Times New Roman"/>
          </w:rPr>
          <w:delText xml:space="preserve"> v programovom období 2014</w:delText>
        </w:r>
        <w:r w:rsidR="00C50958">
          <w:rPr>
            <w:rFonts w:ascii="Times New Roman" w:hAnsi="Times New Roman" w:cs="Times New Roman"/>
          </w:rPr>
          <w:delText xml:space="preserve"> </w:delText>
        </w:r>
        <w:r w:rsidR="00BD32D2" w:rsidRPr="00BD32D2">
          <w:rPr>
            <w:rFonts w:ascii="Times New Roman" w:hAnsi="Times New Roman" w:cs="Times New Roman"/>
          </w:rPr>
          <w:delText>-</w:delText>
        </w:r>
        <w:r w:rsidR="00C50958">
          <w:rPr>
            <w:rFonts w:ascii="Times New Roman" w:hAnsi="Times New Roman" w:cs="Times New Roman"/>
          </w:rPr>
          <w:delText xml:space="preserve"> </w:delText>
        </w:r>
        <w:r w:rsidR="00BD32D2" w:rsidRPr="00BD32D2">
          <w:rPr>
            <w:rFonts w:ascii="Times New Roman" w:hAnsi="Times New Roman" w:cs="Times New Roman"/>
          </w:rPr>
          <w:delText>2020.</w:delText>
        </w:r>
        <w:r w:rsidR="00BD32D2" w:rsidRPr="00BD32D2" w:rsidDel="00A562E0">
          <w:rPr>
            <w:rFonts w:ascii="Times New Roman" w:hAnsi="Times New Roman" w:cs="Times New Roman"/>
          </w:rPr>
          <w:delText xml:space="preserve"> </w:delText>
        </w:r>
      </w:del>
      <w:r w:rsidR="00BD32D2" w:rsidRPr="00BD32D2">
        <w:rPr>
          <w:rFonts w:ascii="Times New Roman" w:hAnsi="Times New Roman" w:cs="Times New Roman"/>
        </w:rPr>
        <w:t>Osobné výdavky zamestnanca</w:t>
      </w:r>
      <w:r w:rsidR="00BD32D2" w:rsidRPr="00BD32D2">
        <w:rPr>
          <w:rFonts w:ascii="Times New Roman" w:hAnsi="Times New Roman" w:cs="Times New Roman"/>
          <w:vertAlign w:val="superscript"/>
        </w:rPr>
        <w:footnoteReference w:id="4"/>
      </w:r>
      <w:r w:rsidR="00BD32D2" w:rsidRPr="00BD32D2">
        <w:rPr>
          <w:rFonts w:ascii="Times New Roman" w:hAnsi="Times New Roman" w:cs="Times New Roman"/>
        </w:rPr>
        <w:t xml:space="preserve"> vykonávajúceho činnosti súvisiace s </w:t>
      </w:r>
      <w:r w:rsidR="00E06D9A">
        <w:rPr>
          <w:rFonts w:ascii="Times New Roman" w:hAnsi="Times New Roman" w:cs="Times New Roman"/>
        </w:rPr>
        <w:t>riadením</w:t>
      </w:r>
      <w:r w:rsidR="00E06D9A" w:rsidRPr="00E06D9A">
        <w:rPr>
          <w:rFonts w:ascii="Times New Roman" w:hAnsi="Times New Roman" w:cs="Times New Roman"/>
        </w:rPr>
        <w:t xml:space="preserve">, </w:t>
      </w:r>
      <w:r w:rsidR="00E06D9A">
        <w:rPr>
          <w:rFonts w:ascii="Times New Roman" w:hAnsi="Times New Roman" w:cs="Times New Roman"/>
        </w:rPr>
        <w:t>implementáciou</w:t>
      </w:r>
      <w:r w:rsidR="00E06D9A" w:rsidRPr="00E06D9A">
        <w:rPr>
          <w:rFonts w:ascii="Times New Roman" w:hAnsi="Times New Roman" w:cs="Times New Roman"/>
        </w:rPr>
        <w:t xml:space="preserve">, </w:t>
      </w:r>
      <w:r w:rsidR="00E06D9A">
        <w:rPr>
          <w:rFonts w:ascii="Times New Roman" w:hAnsi="Times New Roman" w:cs="Times New Roman"/>
        </w:rPr>
        <w:t>kontrolou a auditom</w:t>
      </w:r>
      <w:r w:rsidR="00E06D9A" w:rsidRPr="00E06D9A">
        <w:rPr>
          <w:rFonts w:ascii="Times New Roman" w:hAnsi="Times New Roman" w:cs="Times New Roman"/>
        </w:rPr>
        <w:t xml:space="preserve"> EŠIF</w:t>
      </w:r>
      <w:r w:rsidR="00BD32D2" w:rsidRPr="00BD32D2">
        <w:rPr>
          <w:rFonts w:ascii="Times New Roman" w:hAnsi="Times New Roman" w:cs="Times New Roman"/>
        </w:rPr>
        <w:t xml:space="preserve"> v rámci pracovného miesta AK EŠIF sú oprávnenými na </w:t>
      </w:r>
      <w:r w:rsidR="00326521">
        <w:rPr>
          <w:rFonts w:ascii="Times New Roman" w:hAnsi="Times New Roman" w:cs="Times New Roman"/>
        </w:rPr>
        <w:t>čiastočn</w:t>
      </w:r>
      <w:r w:rsidR="00790BDD">
        <w:rPr>
          <w:rFonts w:ascii="Times New Roman" w:hAnsi="Times New Roman" w:cs="Times New Roman"/>
        </w:rPr>
        <w:t>é</w:t>
      </w:r>
      <w:r w:rsidR="00326521">
        <w:rPr>
          <w:rFonts w:ascii="Times New Roman" w:hAnsi="Times New Roman" w:cs="Times New Roman"/>
        </w:rPr>
        <w:t xml:space="preserve"> alebo úpln</w:t>
      </w:r>
      <w:r w:rsidR="00790BDD">
        <w:rPr>
          <w:rFonts w:ascii="Times New Roman" w:hAnsi="Times New Roman" w:cs="Times New Roman"/>
        </w:rPr>
        <w:t>é</w:t>
      </w:r>
      <w:r w:rsidR="00326521">
        <w:rPr>
          <w:rFonts w:ascii="Times New Roman" w:hAnsi="Times New Roman" w:cs="Times New Roman"/>
        </w:rPr>
        <w:t xml:space="preserve"> </w:t>
      </w:r>
      <w:r w:rsidR="00790BDD">
        <w:rPr>
          <w:rFonts w:ascii="Times New Roman" w:hAnsi="Times New Roman" w:cs="Times New Roman"/>
        </w:rPr>
        <w:t>financovanie</w:t>
      </w:r>
      <w:r w:rsidR="00790BDD" w:rsidRPr="00BD32D2">
        <w:rPr>
          <w:rFonts w:ascii="Times New Roman" w:hAnsi="Times New Roman" w:cs="Times New Roman"/>
        </w:rPr>
        <w:t xml:space="preserve"> </w:t>
      </w:r>
      <w:r w:rsidR="00BD32D2" w:rsidRPr="00BD32D2">
        <w:rPr>
          <w:rFonts w:ascii="Times New Roman" w:hAnsi="Times New Roman" w:cs="Times New Roman"/>
        </w:rPr>
        <w:t xml:space="preserve">z prostriedkov </w:t>
      </w:r>
      <w:r>
        <w:rPr>
          <w:rFonts w:ascii="Times New Roman" w:hAnsi="Times New Roman" w:cs="Times New Roman"/>
        </w:rPr>
        <w:t>TP</w:t>
      </w:r>
      <w:r w:rsidR="00BD32D2" w:rsidRPr="00BD32D2">
        <w:rPr>
          <w:rFonts w:ascii="Times New Roman" w:hAnsi="Times New Roman" w:cs="Times New Roman"/>
        </w:rPr>
        <w:t xml:space="preserve"> za podmienky, že zamestnanec pôsobí v stálej alebo dočasnej štátnej službe</w:t>
      </w:r>
      <w:r w:rsidR="00236714">
        <w:rPr>
          <w:rFonts w:ascii="Times New Roman" w:hAnsi="Times New Roman" w:cs="Times New Roman"/>
        </w:rPr>
        <w:t>,</w:t>
      </w:r>
      <w:r w:rsidR="00BD32D2" w:rsidRPr="00BD32D2">
        <w:rPr>
          <w:rFonts w:ascii="Times New Roman" w:hAnsi="Times New Roman" w:cs="Times New Roman"/>
        </w:rPr>
        <w:t xml:space="preserve"> alebo zamestnanec vykonáva prácu vo verejnom záujme. </w:t>
      </w:r>
    </w:p>
    <w:p w14:paraId="7347E701" w14:textId="257AC33C" w:rsidR="00BD32D2" w:rsidRPr="0008384F" w:rsidRDefault="00141BC1">
      <w:pPr>
        <w:numPr>
          <w:ilvl w:val="0"/>
          <w:numId w:val="12"/>
        </w:numPr>
        <w:spacing w:before="120" w:line="240" w:lineRule="auto"/>
        <w:ind w:left="425" w:hanging="425"/>
        <w:rPr>
          <w:rFonts w:ascii="Times New Roman" w:hAnsi="Times New Roman" w:cs="Times New Roman"/>
        </w:rPr>
        <w:pPrChange w:id="342" w:author="Autor">
          <w:pPr>
            <w:numPr>
              <w:numId w:val="12"/>
            </w:numPr>
            <w:spacing w:before="120" w:line="240" w:lineRule="auto"/>
            <w:ind w:left="644" w:hanging="360"/>
          </w:pPr>
        </w:pPrChange>
      </w:pPr>
      <w:r w:rsidRPr="00141BC1">
        <w:rPr>
          <w:rFonts w:ascii="Times New Roman" w:hAnsi="Times New Roman" w:cs="Times New Roman"/>
        </w:rPr>
        <w:t>FTE (</w:t>
      </w:r>
      <w:proofErr w:type="spellStart"/>
      <w:r w:rsidRPr="00141BC1">
        <w:rPr>
          <w:rFonts w:ascii="Times New Roman" w:hAnsi="Times New Roman" w:cs="Times New Roman"/>
        </w:rPr>
        <w:t>full</w:t>
      </w:r>
      <w:proofErr w:type="spellEnd"/>
      <w:r w:rsidRPr="00141BC1">
        <w:rPr>
          <w:rFonts w:ascii="Times New Roman" w:hAnsi="Times New Roman" w:cs="Times New Roman"/>
        </w:rPr>
        <w:t xml:space="preserve"> </w:t>
      </w:r>
      <w:proofErr w:type="spellStart"/>
      <w:r w:rsidRPr="00141BC1">
        <w:rPr>
          <w:rFonts w:ascii="Times New Roman" w:hAnsi="Times New Roman" w:cs="Times New Roman"/>
        </w:rPr>
        <w:t>time</w:t>
      </w:r>
      <w:proofErr w:type="spellEnd"/>
      <w:r w:rsidRPr="00141BC1">
        <w:rPr>
          <w:rFonts w:ascii="Times New Roman" w:hAnsi="Times New Roman" w:cs="Times New Roman"/>
        </w:rPr>
        <w:t xml:space="preserve"> </w:t>
      </w:r>
      <w:proofErr w:type="spellStart"/>
      <w:r w:rsidRPr="00141BC1">
        <w:rPr>
          <w:rFonts w:ascii="Times New Roman" w:hAnsi="Times New Roman" w:cs="Times New Roman"/>
        </w:rPr>
        <w:t>equivalent</w:t>
      </w:r>
      <w:proofErr w:type="spellEnd"/>
      <w:r w:rsidRPr="00141BC1">
        <w:rPr>
          <w:rFonts w:ascii="Times New Roman" w:hAnsi="Times New Roman" w:cs="Times New Roman"/>
        </w:rPr>
        <w:t>) – ekvivalent plného pracovného úväzku. Pri  stanovení  počtu AK EŠIF, podieľajúcich sa na riadení, implementácii, kontrole a audite EŠIF ide o počet AK</w:t>
      </w:r>
      <w:r>
        <w:rPr>
          <w:rFonts w:ascii="Times New Roman" w:hAnsi="Times New Roman" w:cs="Times New Roman"/>
        </w:rPr>
        <w:t xml:space="preserve"> EŠIF</w:t>
      </w:r>
      <w:r w:rsidRPr="00141BC1">
        <w:rPr>
          <w:rFonts w:ascii="Times New Roman" w:hAnsi="Times New Roman" w:cs="Times New Roman"/>
        </w:rPr>
        <w:t xml:space="preserve">, prepočítaný na plný pracovný úväzok za celý rok </w:t>
      </w:r>
      <w:r>
        <w:rPr>
          <w:rFonts w:ascii="Times New Roman" w:hAnsi="Times New Roman" w:cs="Times New Roman"/>
        </w:rPr>
        <w:t>„</w:t>
      </w:r>
      <w:r w:rsidRPr="00141BC1">
        <w:rPr>
          <w:rFonts w:ascii="Times New Roman" w:hAnsi="Times New Roman" w:cs="Times New Roman"/>
        </w:rPr>
        <w:t>n</w:t>
      </w:r>
      <w:r>
        <w:rPr>
          <w:rFonts w:ascii="Times New Roman" w:hAnsi="Times New Roman" w:cs="Times New Roman"/>
        </w:rPr>
        <w:t>“</w:t>
      </w:r>
      <w:r w:rsidRPr="00141BC1">
        <w:rPr>
          <w:rFonts w:ascii="Times New Roman" w:hAnsi="Times New Roman" w:cs="Times New Roman"/>
        </w:rPr>
        <w:t xml:space="preserve"> (pri zohľadnení percentuálneho podielu pracovného úväzku zamestnanca zo 100 % </w:t>
      </w:r>
      <w:del w:id="343" w:author="Autor">
        <w:r w:rsidRPr="00141BC1">
          <w:rPr>
            <w:rFonts w:ascii="Times New Roman" w:hAnsi="Times New Roman" w:cs="Times New Roman"/>
          </w:rPr>
          <w:delText xml:space="preserve">-ného </w:delText>
        </w:r>
      </w:del>
      <w:r w:rsidRPr="00141BC1">
        <w:rPr>
          <w:rFonts w:ascii="Times New Roman" w:hAnsi="Times New Roman" w:cs="Times New Roman"/>
        </w:rPr>
        <w:t xml:space="preserve">pracovného úväzku, percentuálneho podielu pracovného úväzku zamestnanca na implementácii EŠIF v rámci </w:t>
      </w:r>
      <w:r w:rsidRPr="00141BC1">
        <w:rPr>
          <w:rFonts w:ascii="Times New Roman" w:hAnsi="Times New Roman" w:cs="Times New Roman"/>
        </w:rPr>
        <w:lastRenderedPageBreak/>
        <w:t>zmluvného pracovného úväzku, obsadenosti miesta v priebehu roka, príp. iných vplyvov), pričom ekvivalent plného pracovného úväzku zväčša nie je identický s počtom fyzických osôb (obsadených miest) AK EŠIF.</w:t>
      </w:r>
      <w:r>
        <w:rPr>
          <w:rFonts w:ascii="Times New Roman" w:hAnsi="Times New Roman" w:cs="Times New Roman"/>
        </w:rPr>
        <w:t xml:space="preserve"> </w:t>
      </w:r>
      <w:r w:rsidRPr="00141BC1">
        <w:rPr>
          <w:rFonts w:ascii="Times New Roman" w:hAnsi="Times New Roman" w:cs="Times New Roman"/>
        </w:rPr>
        <w:t xml:space="preserve">Priemerný počet AK EŠIF prepočítaný na FTE (plný pracovný úväzok) </w:t>
      </w:r>
      <w:ins w:id="344" w:author="Autor">
        <w:r w:rsidR="00D2484C">
          <w:rPr>
            <w:rFonts w:ascii="Times New Roman" w:hAnsi="Times New Roman" w:cs="Times New Roman"/>
          </w:rPr>
          <w:t xml:space="preserve">v sledovanom období </w:t>
        </w:r>
        <w:r w:rsidR="00D41491">
          <w:rPr>
            <w:rFonts w:ascii="Times New Roman" w:hAnsi="Times New Roman" w:cs="Times New Roman"/>
          </w:rPr>
          <w:t>sa</w:t>
        </w:r>
        <w:r w:rsidR="0063765B">
          <w:rPr>
            <w:rFonts w:ascii="Times New Roman" w:hAnsi="Times New Roman" w:cs="Times New Roman"/>
          </w:rPr>
          <w:t xml:space="preserve"> </w:t>
        </w:r>
        <w:r w:rsidRPr="00141BC1">
          <w:rPr>
            <w:rFonts w:ascii="Times New Roman" w:hAnsi="Times New Roman" w:cs="Times New Roman"/>
          </w:rPr>
          <w:t>vypočíta</w:t>
        </w:r>
        <w:r w:rsidR="00D2484C">
          <w:rPr>
            <w:rFonts w:ascii="Times New Roman" w:hAnsi="Times New Roman" w:cs="Times New Roman"/>
          </w:rPr>
          <w:t xml:space="preserve"> </w:t>
        </w:r>
      </w:ins>
      <w:del w:id="345" w:author="Autor">
        <w:r w:rsidRPr="00141BC1">
          <w:rPr>
            <w:rFonts w:ascii="Times New Roman" w:hAnsi="Times New Roman" w:cs="Times New Roman"/>
          </w:rPr>
          <w:delText>– vypočítaný</w:delText>
        </w:r>
      </w:del>
      <w:r w:rsidRPr="00141BC1">
        <w:rPr>
          <w:rFonts w:ascii="Times New Roman" w:hAnsi="Times New Roman" w:cs="Times New Roman"/>
        </w:rPr>
        <w:t xml:space="preserve"> podľa prílohy č.1 MP – Štvrťročný výkaz o práci</w:t>
      </w:r>
      <w:ins w:id="346" w:author="Autor">
        <w:r w:rsidR="00D41491">
          <w:rPr>
            <w:rFonts w:ascii="Times New Roman" w:hAnsi="Times New Roman" w:cs="Times New Roman"/>
          </w:rPr>
          <w:t>.</w:t>
        </w:r>
      </w:ins>
      <w:r w:rsidR="00CE1035" w:rsidRPr="0008384F">
        <w:rPr>
          <w:rFonts w:ascii="Times New Roman" w:hAnsi="Times New Roman" w:cs="Times New Roman"/>
        </w:rPr>
        <w:t xml:space="preserve"> </w:t>
      </w:r>
    </w:p>
    <w:p w14:paraId="5F9AE8F9" w14:textId="71A095C2" w:rsidR="00141BC1" w:rsidRPr="00CE1035" w:rsidRDefault="00141BC1">
      <w:pPr>
        <w:numPr>
          <w:ilvl w:val="0"/>
          <w:numId w:val="12"/>
        </w:numPr>
        <w:spacing w:before="120" w:line="240" w:lineRule="auto"/>
        <w:ind w:left="425" w:hanging="425"/>
        <w:rPr>
          <w:rFonts w:ascii="Times New Roman" w:hAnsi="Times New Roman" w:cs="Times New Roman"/>
        </w:rPr>
        <w:pPrChange w:id="347" w:author="Autor">
          <w:pPr>
            <w:numPr>
              <w:numId w:val="12"/>
            </w:numPr>
            <w:spacing w:before="120" w:line="240" w:lineRule="auto"/>
            <w:ind w:left="644" w:hanging="360"/>
          </w:pPr>
        </w:pPrChange>
      </w:pPr>
      <w:r w:rsidRPr="0008384F">
        <w:rPr>
          <w:rFonts w:ascii="Times New Roman" w:hAnsi="Times New Roman" w:cs="Times New Roman"/>
        </w:rPr>
        <w:t>Obsadené miesto AK EŠIF</w:t>
      </w:r>
      <w:r>
        <w:rPr>
          <w:rFonts w:ascii="Times New Roman" w:hAnsi="Times New Roman" w:cs="Times New Roman"/>
        </w:rPr>
        <w:t xml:space="preserve"> </w:t>
      </w:r>
      <w:r w:rsidRPr="00141BC1">
        <w:rPr>
          <w:rFonts w:ascii="Times New Roman" w:hAnsi="Times New Roman" w:cs="Times New Roman"/>
        </w:rPr>
        <w:t xml:space="preserve">- pracovné miesto vo verejnej správe </w:t>
      </w:r>
      <w:del w:id="348" w:author="Autor">
        <w:r w:rsidRPr="00141BC1">
          <w:rPr>
            <w:rFonts w:ascii="Times New Roman" w:hAnsi="Times New Roman" w:cs="Times New Roman"/>
          </w:rPr>
          <w:delText>(štátnej správe a územnej samospráve)</w:delText>
        </w:r>
      </w:del>
      <w:r w:rsidRPr="00141BC1">
        <w:rPr>
          <w:rFonts w:ascii="Times New Roman" w:hAnsi="Times New Roman" w:cs="Times New Roman"/>
        </w:rPr>
        <w:t xml:space="preserve"> vytvorené a obsadené zamestnancom na výkon činností na zabezpečenie riadenia, implementá</w:t>
      </w:r>
      <w:r>
        <w:rPr>
          <w:rFonts w:ascii="Times New Roman" w:hAnsi="Times New Roman" w:cs="Times New Roman"/>
        </w:rPr>
        <w:t>cie, kontroly a auditu EŠIF v </w:t>
      </w:r>
      <w:ins w:id="349" w:author="Autor">
        <w:r w:rsidR="00E8244A">
          <w:rPr>
            <w:rFonts w:ascii="Times New Roman" w:hAnsi="Times New Roman" w:cs="Times New Roman"/>
          </w:rPr>
          <w:t xml:space="preserve">PO </w:t>
        </w:r>
        <w:r w:rsidRPr="00141BC1">
          <w:rPr>
            <w:rFonts w:ascii="Times New Roman" w:hAnsi="Times New Roman" w:cs="Times New Roman"/>
          </w:rPr>
          <w:t xml:space="preserve"> 2014 – 2020 (jeho hodnota je vždy celé číslo). </w:t>
        </w:r>
      </w:ins>
      <w:del w:id="350" w:author="Autor">
        <w:r>
          <w:rPr>
            <w:rFonts w:ascii="Times New Roman" w:hAnsi="Times New Roman" w:cs="Times New Roman"/>
          </w:rPr>
          <w:delText>programovom období</w:delText>
        </w:r>
        <w:r w:rsidRPr="00141BC1">
          <w:rPr>
            <w:rFonts w:ascii="Times New Roman" w:hAnsi="Times New Roman" w:cs="Times New Roman"/>
          </w:rPr>
          <w:delText xml:space="preserve"> 2014 – 2020 (jeho hodnota je vždy celé číslo). Maximálny počet miest AK EŠIF pre jednotlivé ÚOŠS a vybrané orgány územnej samosprávy stanovuje uznesenie vlády SR č. 181/2017 k Analýze stavu a určeniu počtu administratívnych kapacít pre európske štrukturálne a investičné fondy v programovom období 2014 - 2020.</w:delText>
        </w:r>
      </w:del>
    </w:p>
    <w:p w14:paraId="28761863" w14:textId="3C9BFC0C" w:rsidR="00BD32D2" w:rsidRPr="00947BE1" w:rsidRDefault="00BD32D2">
      <w:pPr>
        <w:numPr>
          <w:ilvl w:val="0"/>
          <w:numId w:val="12"/>
        </w:numPr>
        <w:spacing w:before="120" w:line="240" w:lineRule="auto"/>
        <w:ind w:left="425" w:hanging="425"/>
        <w:rPr>
          <w:rFonts w:ascii="Times New Roman" w:hAnsi="Times New Roman" w:cs="Times New Roman"/>
          <w:rPrChange w:id="351" w:author="Autor">
            <w:rPr/>
          </w:rPrChange>
        </w:rPr>
        <w:pPrChange w:id="352" w:author="Autor">
          <w:pPr>
            <w:pStyle w:val="Odsekzoznamu"/>
            <w:numPr>
              <w:numId w:val="12"/>
            </w:numPr>
            <w:spacing w:before="120" w:line="240" w:lineRule="auto"/>
            <w:ind w:left="425" w:hanging="357"/>
            <w:contextualSpacing w:val="0"/>
          </w:pPr>
        </w:pPrChange>
      </w:pPr>
      <w:r w:rsidRPr="00BD32D2">
        <w:rPr>
          <w:rFonts w:ascii="Times New Roman" w:hAnsi="Times New Roman" w:cs="Times New Roman"/>
        </w:rPr>
        <w:t xml:space="preserve">Zamestnanci vykonávajúci podporné činnosti - sú zamestnanci, ktorí priamo nevykonávajú riadenie, implementáciu, kontrolu a audit EŠIF, ale </w:t>
      </w:r>
      <w:del w:id="353" w:author="Autor">
        <w:r w:rsidRPr="00BD32D2">
          <w:rPr>
            <w:rFonts w:ascii="Times New Roman" w:hAnsi="Times New Roman" w:cs="Times New Roman"/>
          </w:rPr>
          <w:delText>vykonávajú tzv. podporné činnosti</w:delText>
        </w:r>
        <w:r w:rsidR="00D07CA2">
          <w:rPr>
            <w:rFonts w:ascii="Times New Roman" w:hAnsi="Times New Roman" w:cs="Times New Roman"/>
          </w:rPr>
          <w:delText xml:space="preserve">, ktoré sú nevyhnutné pre </w:delText>
        </w:r>
      </w:del>
      <w:r w:rsidR="00D07CA2">
        <w:rPr>
          <w:rFonts w:ascii="Times New Roman" w:hAnsi="Times New Roman" w:cs="Times New Roman"/>
        </w:rPr>
        <w:t xml:space="preserve">ich </w:t>
      </w:r>
      <w:ins w:id="354" w:author="Autor">
        <w:r w:rsidR="00E8244A" w:rsidRPr="00CF5706">
          <w:rPr>
            <w:rFonts w:ascii="Times New Roman" w:hAnsi="Times New Roman" w:cs="Times New Roman"/>
          </w:rPr>
          <w:t xml:space="preserve">pracovná náplň je nevyhnutná na </w:t>
        </w:r>
      </w:ins>
      <w:r w:rsidR="00D07CA2">
        <w:rPr>
          <w:rFonts w:ascii="Times New Roman" w:hAnsi="Times New Roman" w:cs="Times New Roman"/>
        </w:rPr>
        <w:t>zabezpečenie</w:t>
      </w:r>
      <w:ins w:id="355" w:author="Autor">
        <w:r w:rsidR="00E8244A" w:rsidRPr="00CF5706">
          <w:rPr>
            <w:rFonts w:ascii="Times New Roman" w:hAnsi="Times New Roman" w:cs="Times New Roman"/>
          </w:rPr>
          <w:t xml:space="preserve"> uvedených činností.</w:t>
        </w:r>
      </w:ins>
      <w:del w:id="356" w:author="Autor">
        <w:r w:rsidRPr="00BD32D2">
          <w:rPr>
            <w:rFonts w:ascii="Times New Roman" w:hAnsi="Times New Roman" w:cs="Times New Roman"/>
          </w:rPr>
          <w:delText>.</w:delText>
        </w:r>
      </w:del>
      <w:r w:rsidRPr="00BD32D2">
        <w:rPr>
          <w:rFonts w:ascii="Times New Roman" w:hAnsi="Times New Roman" w:cs="Times New Roman"/>
        </w:rPr>
        <w:t xml:space="preserve"> Pracovné miesta, v rámci ktorých sa vykonávajú podporné činnosti, resp. zamestnanci vykonávajúci podporné činnosti nie sú AK EŠIF. Podporné činnosti sa v rámci </w:t>
      </w:r>
      <w:del w:id="357" w:author="Autor">
        <w:r w:rsidR="00834C89">
          <w:rPr>
            <w:rFonts w:ascii="Times New Roman" w:hAnsi="Times New Roman" w:cs="Times New Roman"/>
          </w:rPr>
          <w:delText>„</w:delText>
        </w:r>
      </w:del>
      <w:r w:rsidR="00834C89">
        <w:rPr>
          <w:rFonts w:ascii="Times New Roman" w:hAnsi="Times New Roman" w:cs="Times New Roman"/>
        </w:rPr>
        <w:t xml:space="preserve">zberu údajov o AK EŠIF do </w:t>
      </w:r>
      <w:r w:rsidRPr="00BD32D2">
        <w:rPr>
          <w:rFonts w:ascii="Times New Roman" w:hAnsi="Times New Roman" w:cs="Times New Roman"/>
        </w:rPr>
        <w:t xml:space="preserve">Informácie o stave </w:t>
      </w:r>
      <w:ins w:id="358" w:author="Autor">
        <w:r w:rsidR="007E237A" w:rsidRPr="00CF5706">
          <w:rPr>
            <w:rFonts w:ascii="Times New Roman" w:hAnsi="Times New Roman" w:cs="Times New Roman"/>
          </w:rPr>
          <w:t>AK EŠIF</w:t>
        </w:r>
        <w:r w:rsidRPr="00CF5706">
          <w:rPr>
            <w:rFonts w:ascii="Times New Roman" w:hAnsi="Times New Roman" w:cs="Times New Roman"/>
          </w:rPr>
          <w:t xml:space="preserve"> sledujú a vykazujú samostatne (mimo </w:t>
        </w:r>
        <w:r w:rsidR="001B79A0" w:rsidRPr="00CF5706">
          <w:rPr>
            <w:rFonts w:ascii="Times New Roman" w:hAnsi="Times New Roman" w:cs="Times New Roman"/>
          </w:rPr>
          <w:t>AK EŠIF</w:t>
        </w:r>
        <w:r w:rsidRPr="00CF5706">
          <w:rPr>
            <w:rFonts w:ascii="Times New Roman" w:hAnsi="Times New Roman" w:cs="Times New Roman"/>
          </w:rPr>
          <w:t>).</w:t>
        </w:r>
        <w:r w:rsidR="00E8244A" w:rsidRPr="00CF5706">
          <w:rPr>
            <w:rFonts w:ascii="Times New Roman" w:hAnsi="Times New Roman" w:cs="Times New Roman"/>
          </w:rPr>
          <w:t xml:space="preserve"> Bližšia definícia podporných činností je uvedená v MP gestora AK EŠIF č.</w:t>
        </w:r>
        <w:r w:rsidR="004F1D3B">
          <w:rPr>
            <w:rFonts w:ascii="Times New Roman" w:hAnsi="Times New Roman" w:cs="Times New Roman"/>
          </w:rPr>
          <w:t xml:space="preserve"> </w:t>
        </w:r>
        <w:r w:rsidR="00E8244A" w:rsidRPr="00CF5706">
          <w:rPr>
            <w:rFonts w:ascii="Times New Roman" w:hAnsi="Times New Roman" w:cs="Times New Roman"/>
          </w:rPr>
          <w:t>22 k administratívnym kapacitám EŠIF</w:t>
        </w:r>
      </w:ins>
      <w:del w:id="359" w:author="Autor">
        <w:r w:rsidR="007E237A" w:rsidRPr="00947BE1">
          <w:rPr>
            <w:rFonts w:ascii="Times New Roman" w:hAnsi="Times New Roman" w:cs="Times New Roman"/>
            <w:rPrChange w:id="360" w:author="Autor">
              <w:rPr>
                <w:rFonts w:ascii="Times New Roman" w:eastAsia="Times New Roman" w:hAnsi="Times New Roman" w:cs="Times New Roman"/>
                <w:lang w:eastAsia="sk-SK"/>
              </w:rPr>
            </w:rPrChange>
          </w:rPr>
          <w:delText>administratívnych kapacít</w:delText>
        </w:r>
      </w:del>
      <w:r w:rsidR="007E237A" w:rsidRPr="00947BE1">
        <w:rPr>
          <w:rFonts w:ascii="Times New Roman" w:hAnsi="Times New Roman" w:cs="Times New Roman"/>
          <w:rPrChange w:id="361" w:author="Autor">
            <w:rPr>
              <w:rFonts w:ascii="Times New Roman" w:eastAsia="Times New Roman" w:hAnsi="Times New Roman" w:cs="Times New Roman"/>
              <w:lang w:eastAsia="sk-SK"/>
            </w:rPr>
          </w:rPrChange>
        </w:rPr>
        <w:t xml:space="preserve"> subjektov zapojených do riadenia, implementácie, kontroly a auditu </w:t>
      </w:r>
      <w:ins w:id="362" w:author="Autor">
        <w:r w:rsidR="00E8244A" w:rsidRPr="00CF5706">
          <w:rPr>
            <w:rFonts w:ascii="Times New Roman" w:hAnsi="Times New Roman" w:cs="Times New Roman"/>
          </w:rPr>
          <w:t>EŠIF v PO 2014 – 2020.</w:t>
        </w:r>
        <w:r w:rsidR="00E8244A" w:rsidRPr="00CF5706" w:rsidDel="00C25C8C">
          <w:rPr>
            <w:rFonts w:ascii="Times New Roman" w:hAnsi="Times New Roman" w:cs="Times New Roman"/>
          </w:rPr>
          <w:t xml:space="preserve"> </w:t>
        </w:r>
        <w:r w:rsidRPr="00CF5706">
          <w:rPr>
            <w:rFonts w:ascii="Times New Roman" w:hAnsi="Times New Roman" w:cs="Times New Roman"/>
          </w:rPr>
          <w:t xml:space="preserve"> </w:t>
        </w:r>
      </w:ins>
      <w:del w:id="363" w:author="Autor">
        <w:r w:rsidR="007E237A" w:rsidRPr="00947BE1">
          <w:rPr>
            <w:rFonts w:ascii="Times New Roman" w:hAnsi="Times New Roman" w:cs="Times New Roman"/>
            <w:rPrChange w:id="364" w:author="Autor">
              <w:rPr>
                <w:rFonts w:ascii="Times New Roman" w:eastAsia="Times New Roman" w:hAnsi="Times New Roman" w:cs="Times New Roman"/>
                <w:lang w:eastAsia="sk-SK"/>
              </w:rPr>
            </w:rPrChange>
          </w:rPr>
          <w:delText>európskych štrukturálnych a investičných fondov</w:delText>
        </w:r>
        <w:r w:rsidR="00672DEB" w:rsidRPr="00947BE1">
          <w:rPr>
            <w:rFonts w:ascii="Times New Roman" w:hAnsi="Times New Roman" w:cs="Times New Roman"/>
            <w:rPrChange w:id="365" w:author="Autor">
              <w:rPr>
                <w:rFonts w:ascii="Times New Roman" w:eastAsia="Times New Roman" w:hAnsi="Times New Roman" w:cs="Times New Roman"/>
                <w:lang w:eastAsia="sk-SK"/>
              </w:rPr>
            </w:rPrChange>
          </w:rPr>
          <w:delText>“</w:delText>
        </w:r>
        <w:r w:rsidR="007E237A" w:rsidRPr="00947BE1">
          <w:rPr>
            <w:rFonts w:ascii="Times New Roman" w:hAnsi="Times New Roman" w:cs="Times New Roman"/>
            <w:rPrChange w:id="366" w:author="Autor">
              <w:rPr>
                <w:rFonts w:ascii="Times New Roman" w:eastAsia="Times New Roman" w:hAnsi="Times New Roman" w:cs="Times New Roman"/>
                <w:lang w:eastAsia="sk-SK"/>
              </w:rPr>
            </w:rPrChange>
          </w:rPr>
          <w:delText xml:space="preserve"> (ďalej len „Informácie o stave AK EŠIF“)</w:delText>
        </w:r>
        <w:r w:rsidRPr="00BD32D2">
          <w:rPr>
            <w:rFonts w:ascii="Times New Roman" w:hAnsi="Times New Roman" w:cs="Times New Roman"/>
          </w:rPr>
          <w:delText xml:space="preserve"> sledujú a vykazujú samostatne (mimo </w:delText>
        </w:r>
        <w:r w:rsidR="001B79A0">
          <w:rPr>
            <w:rFonts w:ascii="Times New Roman" w:hAnsi="Times New Roman" w:cs="Times New Roman"/>
          </w:rPr>
          <w:delText>AK EŠIF</w:delText>
        </w:r>
        <w:r w:rsidRPr="00BD32D2">
          <w:rPr>
            <w:rFonts w:ascii="Times New Roman" w:hAnsi="Times New Roman" w:cs="Times New Roman"/>
          </w:rPr>
          <w:delText xml:space="preserve">). Oprávnené na </w:delText>
        </w:r>
        <w:r w:rsidR="00790BDD">
          <w:rPr>
            <w:rFonts w:ascii="Times New Roman" w:hAnsi="Times New Roman" w:cs="Times New Roman"/>
          </w:rPr>
          <w:delText>financovanie</w:delText>
        </w:r>
        <w:r w:rsidR="00790BDD" w:rsidRPr="00BD32D2">
          <w:rPr>
            <w:rFonts w:ascii="Times New Roman" w:hAnsi="Times New Roman" w:cs="Times New Roman"/>
          </w:rPr>
          <w:delText xml:space="preserve"> </w:delText>
        </w:r>
        <w:r w:rsidRPr="00BD32D2">
          <w:rPr>
            <w:rFonts w:ascii="Times New Roman" w:hAnsi="Times New Roman" w:cs="Times New Roman"/>
          </w:rPr>
          <w:delText xml:space="preserve">z prostriedkov </w:delText>
        </w:r>
        <w:r w:rsidR="00834C89">
          <w:rPr>
            <w:rFonts w:ascii="Times New Roman" w:hAnsi="Times New Roman" w:cs="Times New Roman"/>
          </w:rPr>
          <w:delText>TP</w:delText>
        </w:r>
        <w:r w:rsidRPr="00BD32D2">
          <w:rPr>
            <w:rFonts w:ascii="Times New Roman" w:hAnsi="Times New Roman" w:cs="Times New Roman"/>
          </w:rPr>
          <w:delText xml:space="preserve"> sú len nižšie uvedené podporné činnosti:</w:delText>
        </w:r>
      </w:del>
    </w:p>
    <w:p w14:paraId="2C22B5E6" w14:textId="77777777" w:rsidR="00834FC3" w:rsidRPr="00834FC3" w:rsidRDefault="00834FC3" w:rsidP="00361BB0">
      <w:pPr>
        <w:numPr>
          <w:ilvl w:val="0"/>
          <w:numId w:val="41"/>
        </w:numPr>
        <w:spacing w:before="120" w:line="240" w:lineRule="auto"/>
        <w:ind w:left="851" w:hanging="425"/>
        <w:rPr>
          <w:del w:id="367" w:author="Autor"/>
          <w:rFonts w:ascii="Times New Roman" w:eastAsia="Times New Roman" w:hAnsi="Times New Roman" w:cs="Times New Roman"/>
          <w:lang w:eastAsia="sk-SK"/>
        </w:rPr>
      </w:pPr>
      <w:del w:id="368" w:author="Autor">
        <w:r w:rsidRPr="00834FC3">
          <w:rPr>
            <w:rFonts w:ascii="Times New Roman" w:eastAsia="Times New Roman" w:hAnsi="Times New Roman" w:cs="Times New Roman"/>
            <w:lang w:eastAsia="sk-SK"/>
          </w:rPr>
          <w:delText xml:space="preserve">mzdová agenda, </w:delText>
        </w:r>
      </w:del>
    </w:p>
    <w:p w14:paraId="4AA8F82B" w14:textId="77777777" w:rsidR="00834FC3" w:rsidRPr="00834FC3" w:rsidRDefault="00834FC3" w:rsidP="00361BB0">
      <w:pPr>
        <w:numPr>
          <w:ilvl w:val="0"/>
          <w:numId w:val="41"/>
        </w:numPr>
        <w:spacing w:before="120" w:line="240" w:lineRule="auto"/>
        <w:ind w:left="851" w:hanging="425"/>
        <w:rPr>
          <w:del w:id="369" w:author="Autor"/>
          <w:rFonts w:ascii="Times New Roman" w:eastAsia="Times New Roman" w:hAnsi="Times New Roman" w:cs="Times New Roman"/>
          <w:lang w:eastAsia="sk-SK"/>
        </w:rPr>
      </w:pPr>
      <w:del w:id="370" w:author="Autor">
        <w:r w:rsidRPr="00834FC3">
          <w:rPr>
            <w:rFonts w:ascii="Times New Roman" w:eastAsia="Times New Roman" w:hAnsi="Times New Roman" w:cs="Times New Roman"/>
            <w:lang w:eastAsia="sk-SK"/>
          </w:rPr>
          <w:delText xml:space="preserve">personalistika, </w:delText>
        </w:r>
      </w:del>
    </w:p>
    <w:p w14:paraId="4F456BA0" w14:textId="77777777" w:rsidR="00834FC3" w:rsidRPr="00834FC3" w:rsidRDefault="00834FC3" w:rsidP="00361BB0">
      <w:pPr>
        <w:numPr>
          <w:ilvl w:val="0"/>
          <w:numId w:val="41"/>
        </w:numPr>
        <w:spacing w:before="120" w:line="240" w:lineRule="auto"/>
        <w:ind w:left="851" w:hanging="425"/>
        <w:rPr>
          <w:del w:id="371" w:author="Autor"/>
          <w:rFonts w:ascii="Times New Roman" w:eastAsia="Times New Roman" w:hAnsi="Times New Roman" w:cs="Times New Roman"/>
          <w:lang w:eastAsia="sk-SK"/>
        </w:rPr>
      </w:pPr>
      <w:del w:id="372" w:author="Autor">
        <w:r w:rsidRPr="00834FC3">
          <w:rPr>
            <w:rFonts w:ascii="Times New Roman" w:eastAsia="Times New Roman" w:hAnsi="Times New Roman" w:cs="Times New Roman"/>
            <w:lang w:eastAsia="sk-SK"/>
          </w:rPr>
          <w:delText xml:space="preserve">účtovníctvo/výkazníctvo, </w:delText>
        </w:r>
      </w:del>
    </w:p>
    <w:p w14:paraId="353EC972" w14:textId="77777777" w:rsidR="00834FC3" w:rsidRPr="00834FC3" w:rsidRDefault="00834FC3" w:rsidP="00361BB0">
      <w:pPr>
        <w:numPr>
          <w:ilvl w:val="0"/>
          <w:numId w:val="41"/>
        </w:numPr>
        <w:spacing w:before="120" w:line="240" w:lineRule="auto"/>
        <w:ind w:left="851" w:hanging="425"/>
        <w:rPr>
          <w:del w:id="373" w:author="Autor"/>
          <w:rFonts w:ascii="Times New Roman" w:eastAsia="Times New Roman" w:hAnsi="Times New Roman" w:cs="Times New Roman"/>
          <w:lang w:eastAsia="sk-SK"/>
        </w:rPr>
      </w:pPr>
      <w:del w:id="374" w:author="Autor">
        <w:r w:rsidRPr="00834FC3">
          <w:rPr>
            <w:rFonts w:ascii="Times New Roman" w:eastAsia="Times New Roman" w:hAnsi="Times New Roman" w:cs="Times New Roman"/>
            <w:lang w:eastAsia="sk-SK"/>
          </w:rPr>
          <w:delText>verejné obstarávanie,</w:delText>
        </w:r>
      </w:del>
    </w:p>
    <w:p w14:paraId="44C2D89B" w14:textId="77777777" w:rsidR="00834FC3" w:rsidRPr="00834FC3" w:rsidRDefault="00834FC3" w:rsidP="00361BB0">
      <w:pPr>
        <w:numPr>
          <w:ilvl w:val="0"/>
          <w:numId w:val="41"/>
        </w:numPr>
        <w:spacing w:before="120" w:line="240" w:lineRule="auto"/>
        <w:ind w:left="851" w:hanging="425"/>
        <w:rPr>
          <w:del w:id="375" w:author="Autor"/>
          <w:rFonts w:ascii="Times New Roman" w:eastAsia="Times New Roman" w:hAnsi="Times New Roman" w:cs="Times New Roman"/>
          <w:lang w:eastAsia="sk-SK"/>
        </w:rPr>
      </w:pPr>
      <w:del w:id="376" w:author="Autor">
        <w:r w:rsidRPr="00834FC3">
          <w:rPr>
            <w:rFonts w:ascii="Times New Roman" w:eastAsia="Times New Roman" w:hAnsi="Times New Roman" w:cs="Times New Roman"/>
            <w:lang w:eastAsia="sk-SK"/>
          </w:rPr>
          <w:delText>správa informačných sietí a systémov,</w:delText>
        </w:r>
      </w:del>
    </w:p>
    <w:p w14:paraId="01FC8303" w14:textId="77777777" w:rsidR="00834FC3" w:rsidRPr="00834FC3" w:rsidRDefault="00834FC3" w:rsidP="00361BB0">
      <w:pPr>
        <w:numPr>
          <w:ilvl w:val="0"/>
          <w:numId w:val="41"/>
        </w:numPr>
        <w:spacing w:before="120" w:line="240" w:lineRule="auto"/>
        <w:ind w:left="851" w:hanging="425"/>
        <w:rPr>
          <w:del w:id="377" w:author="Autor"/>
          <w:rFonts w:ascii="Times New Roman" w:eastAsia="Times New Roman" w:hAnsi="Times New Roman" w:cs="Times New Roman"/>
          <w:lang w:eastAsia="sk-SK"/>
        </w:rPr>
      </w:pPr>
      <w:del w:id="378" w:author="Autor">
        <w:r w:rsidRPr="00834FC3">
          <w:rPr>
            <w:rFonts w:ascii="Times New Roman" w:eastAsia="Times New Roman" w:hAnsi="Times New Roman" w:cs="Times New Roman"/>
            <w:lang w:eastAsia="sk-SK"/>
          </w:rPr>
          <w:delText>administratívne činnosti (ak nie sú vykonávané činnosti priamej implementácie EŠIF),</w:delText>
        </w:r>
      </w:del>
    </w:p>
    <w:p w14:paraId="4F3AAF41" w14:textId="77777777" w:rsidR="00834FC3" w:rsidRPr="00834FC3" w:rsidRDefault="00834FC3" w:rsidP="00361BB0">
      <w:pPr>
        <w:numPr>
          <w:ilvl w:val="0"/>
          <w:numId w:val="41"/>
        </w:numPr>
        <w:spacing w:before="120" w:line="240" w:lineRule="auto"/>
        <w:ind w:left="851" w:hanging="425"/>
        <w:rPr>
          <w:del w:id="379" w:author="Autor"/>
          <w:rFonts w:ascii="Times New Roman" w:eastAsia="Times New Roman" w:hAnsi="Times New Roman" w:cs="Times New Roman"/>
          <w:lang w:eastAsia="sk-SK"/>
        </w:rPr>
      </w:pPr>
      <w:del w:id="380" w:author="Autor">
        <w:r w:rsidRPr="00834FC3">
          <w:rPr>
            <w:rFonts w:ascii="Times New Roman" w:eastAsia="Times New Roman" w:hAnsi="Times New Roman" w:cs="Times New Roman"/>
            <w:lang w:eastAsia="sk-SK"/>
          </w:rPr>
          <w:delText>právne služby, posudky a stanoviská (ak nie sú vykonávané činnosti priamej implementácie EŠIF).</w:delText>
        </w:r>
      </w:del>
    </w:p>
    <w:p w14:paraId="42579123" w14:textId="34AE4602" w:rsidR="00834FC3" w:rsidRPr="00834FC3" w:rsidRDefault="00834FC3" w:rsidP="00361BB0">
      <w:pPr>
        <w:spacing w:before="120" w:line="240" w:lineRule="auto"/>
        <w:ind w:left="426"/>
        <w:rPr>
          <w:del w:id="381" w:author="Autor"/>
          <w:rFonts w:ascii="Times New Roman" w:hAnsi="Times New Roman" w:cs="Times New Roman"/>
        </w:rPr>
      </w:pPr>
      <w:del w:id="382" w:author="Autor">
        <w:r w:rsidRPr="00834FC3">
          <w:rPr>
            <w:rFonts w:ascii="Times New Roman" w:hAnsi="Times New Roman" w:cs="Times New Roman"/>
          </w:rPr>
          <w:delText xml:space="preserve">Podiel podporných činností financovaných zo zdrojov </w:delText>
        </w:r>
        <w:r w:rsidR="00834C89">
          <w:rPr>
            <w:rFonts w:ascii="Times New Roman" w:hAnsi="Times New Roman" w:cs="Times New Roman"/>
          </w:rPr>
          <w:delText>TP</w:delText>
        </w:r>
        <w:r w:rsidRPr="00834FC3">
          <w:rPr>
            <w:rFonts w:ascii="Times New Roman" w:hAnsi="Times New Roman" w:cs="Times New Roman"/>
          </w:rPr>
          <w:delText>, prepočítaný</w:delText>
        </w:r>
        <w:r w:rsidR="003B781C">
          <w:rPr>
            <w:rFonts w:ascii="Times New Roman" w:hAnsi="Times New Roman" w:cs="Times New Roman"/>
          </w:rPr>
          <w:delText>ch</w:delText>
        </w:r>
        <w:r w:rsidRPr="00834FC3">
          <w:rPr>
            <w:rFonts w:ascii="Times New Roman" w:hAnsi="Times New Roman" w:cs="Times New Roman"/>
          </w:rPr>
          <w:delText xml:space="preserve"> na plné pracovné úväzky (FTE) nemôže v sledovanom roku </w:delText>
        </w:r>
        <w:r w:rsidR="00672DEB">
          <w:rPr>
            <w:rFonts w:ascii="Times New Roman" w:hAnsi="Times New Roman" w:cs="Times New Roman"/>
          </w:rPr>
          <w:delText>„</w:delText>
        </w:r>
        <w:r w:rsidRPr="00834FC3">
          <w:rPr>
            <w:rFonts w:ascii="Times New Roman" w:hAnsi="Times New Roman" w:cs="Times New Roman"/>
          </w:rPr>
          <w:delText>n</w:delText>
        </w:r>
        <w:r w:rsidR="00672DEB">
          <w:rPr>
            <w:rFonts w:ascii="Times New Roman" w:hAnsi="Times New Roman" w:cs="Times New Roman"/>
          </w:rPr>
          <w:delText>“</w:delText>
        </w:r>
        <w:r w:rsidRPr="00834FC3">
          <w:rPr>
            <w:rFonts w:ascii="Times New Roman" w:hAnsi="Times New Roman" w:cs="Times New Roman"/>
          </w:rPr>
          <w:delText xml:space="preserve"> prekročiť 10% schváleného počtu AK EŠIF v zmysle uznesenia vlády SR č. 181/2017 na úrovni ÚOŠS</w:delText>
        </w:r>
        <w:r w:rsidR="00754837">
          <w:rPr>
            <w:rFonts w:ascii="Times New Roman" w:hAnsi="Times New Roman" w:cs="Times New Roman"/>
          </w:rPr>
          <w:delText xml:space="preserve"> </w:delText>
        </w:r>
        <w:r w:rsidRPr="00834FC3">
          <w:rPr>
            <w:rFonts w:ascii="Times New Roman" w:hAnsi="Times New Roman" w:cs="Times New Roman"/>
          </w:rPr>
          <w:delText>a orgán</w:delText>
        </w:r>
        <w:r w:rsidR="00754837">
          <w:rPr>
            <w:rFonts w:ascii="Times New Roman" w:hAnsi="Times New Roman" w:cs="Times New Roman"/>
          </w:rPr>
          <w:delText>ov</w:delText>
        </w:r>
        <w:r w:rsidRPr="00834FC3">
          <w:rPr>
            <w:rFonts w:ascii="Times New Roman" w:hAnsi="Times New Roman" w:cs="Times New Roman"/>
          </w:rPr>
          <w:delText xml:space="preserve"> územnej samosprávy. Prepočet na plný ročný pracovný úväzok zohľadňuje percentuálny podiel pracovného úväzku zamestnanca na implementácii EŠIF v rámci zmluvného pracovného úväzku. </w:delText>
        </w:r>
      </w:del>
    </w:p>
    <w:p w14:paraId="20BC06F1" w14:textId="32D6E032" w:rsidR="00271203" w:rsidRPr="00D340F2" w:rsidRDefault="00271203" w:rsidP="00361BB0">
      <w:pPr>
        <w:pStyle w:val="Nadpis2"/>
        <w:numPr>
          <w:ilvl w:val="0"/>
          <w:numId w:val="0"/>
        </w:numPr>
        <w:rPr>
          <w:del w:id="383" w:author="Autor"/>
          <w:color w:val="365F91" w:themeColor="accent1" w:themeShade="BF"/>
        </w:rPr>
      </w:pPr>
      <w:bookmarkStart w:id="384" w:name="_Toc90632602"/>
      <w:bookmarkStart w:id="385" w:name="_Toc511292803"/>
      <w:r>
        <w:rPr>
          <w:color w:val="365F91" w:themeColor="accent1" w:themeShade="BF"/>
        </w:rPr>
        <w:t>3</w:t>
      </w:r>
      <w:ins w:id="386" w:author="Autor">
        <w:r w:rsidR="00947BE1">
          <w:rPr>
            <w:color w:val="365F91" w:themeColor="accent1" w:themeShade="BF"/>
          </w:rPr>
          <w:t xml:space="preserve"> Štruktúra a obsah</w:t>
        </w:r>
      </w:ins>
      <w:bookmarkEnd w:id="384"/>
      <w:del w:id="387" w:author="Autor">
        <w:r>
          <w:rPr>
            <w:color w:val="365F91" w:themeColor="accent1" w:themeShade="BF"/>
          </w:rPr>
          <w:delText xml:space="preserve"> </w:delText>
        </w:r>
        <w:r w:rsidRPr="00D340F2">
          <w:rPr>
            <w:color w:val="365F91" w:themeColor="accent1" w:themeShade="BF"/>
          </w:rPr>
          <w:delText>Úvod</w:delText>
        </w:r>
        <w:bookmarkEnd w:id="385"/>
      </w:del>
    </w:p>
    <w:p w14:paraId="68631DE5" w14:textId="2152F282" w:rsidR="00271203" w:rsidRDefault="00271203" w:rsidP="00361BB0">
      <w:pPr>
        <w:numPr>
          <w:ilvl w:val="0"/>
          <w:numId w:val="6"/>
        </w:numPr>
        <w:spacing w:before="120" w:line="240" w:lineRule="auto"/>
        <w:ind w:left="426" w:hanging="426"/>
        <w:rPr>
          <w:del w:id="388" w:author="Autor"/>
          <w:rFonts w:ascii="Times New Roman" w:eastAsia="Times New Roman" w:hAnsi="Times New Roman" w:cs="Times New Roman"/>
          <w:lang w:eastAsia="sk-SK"/>
        </w:rPr>
      </w:pPr>
      <w:del w:id="389" w:author="Autor">
        <w:r>
          <w:rPr>
            <w:rFonts w:ascii="Times New Roman" w:eastAsia="Times New Roman" w:hAnsi="Times New Roman" w:cs="Times New Roman"/>
            <w:lang w:eastAsia="sk-SK"/>
          </w:rPr>
          <w:delText xml:space="preserve">ÚV SR v rámci programového obdobia 2014 – 2020 v zmysle Systému riadenia EŠIF, kapitoly 1.3.1.12 vykonáva funkciu gestora AK EŠIF. Ako gestor zodpovedá za systémový rámec pre podporu inštitucionálneho rozvoja a budovania AK EŠIF orgánov zapojených do procesu implementácie, za vypracovanie a realizáciu aktivít komplexného vzdelávacieho systému AK EŠIF pre </w:delText>
        </w:r>
        <w:r w:rsidR="00834C89">
          <w:rPr>
            <w:rFonts w:ascii="Times New Roman" w:eastAsia="Times New Roman" w:hAnsi="Times New Roman" w:cs="Times New Roman"/>
            <w:lang w:eastAsia="sk-SK"/>
          </w:rPr>
          <w:delText xml:space="preserve">programové obdobie </w:delText>
        </w:r>
        <w:r>
          <w:rPr>
            <w:rFonts w:ascii="Times New Roman" w:eastAsia="Times New Roman" w:hAnsi="Times New Roman" w:cs="Times New Roman"/>
            <w:lang w:eastAsia="sk-SK"/>
          </w:rPr>
          <w:delText xml:space="preserve">2014 - 2020  - Centrálneho plánu vzdelávania (ďalej len „CPV“). Odbor AK EŠIF pod Sekciou operačných programov </w:delText>
        </w:r>
        <w:r w:rsidR="00834C89">
          <w:rPr>
            <w:rFonts w:ascii="Times New Roman" w:eastAsia="Times New Roman" w:hAnsi="Times New Roman" w:cs="Times New Roman"/>
            <w:lang w:eastAsia="sk-SK"/>
          </w:rPr>
          <w:delText>ÚV SR</w:delText>
        </w:r>
        <w:r>
          <w:rPr>
            <w:rFonts w:ascii="Times New Roman" w:eastAsia="Times New Roman" w:hAnsi="Times New Roman" w:cs="Times New Roman"/>
            <w:lang w:eastAsia="sk-SK"/>
          </w:rPr>
          <w:delText xml:space="preserve"> </w:delText>
        </w:r>
        <w:r w:rsidRPr="0037101F">
          <w:rPr>
            <w:rFonts w:ascii="Times New Roman" w:eastAsia="Times New Roman" w:hAnsi="Times New Roman" w:cs="Times New Roman"/>
            <w:lang w:eastAsia="sk-SK"/>
          </w:rPr>
          <w:delText xml:space="preserve">zabezpečuje </w:delText>
        </w:r>
        <w:r w:rsidR="0008384F">
          <w:rPr>
            <w:rFonts w:ascii="Times New Roman" w:eastAsia="Times New Roman" w:hAnsi="Times New Roman" w:cs="Times New Roman"/>
            <w:lang w:eastAsia="sk-SK"/>
          </w:rPr>
          <w:delText xml:space="preserve">riadenie a </w:delText>
        </w:r>
        <w:r w:rsidRPr="0037101F">
          <w:rPr>
            <w:rFonts w:ascii="Times New Roman" w:eastAsia="Times New Roman" w:hAnsi="Times New Roman" w:cs="Times New Roman"/>
            <w:lang w:eastAsia="sk-SK"/>
          </w:rPr>
          <w:delText>monitorovanie AK EŠIF v programovom období 2014</w:delText>
        </w:r>
        <w:r>
          <w:rPr>
            <w:rFonts w:ascii="Times New Roman" w:eastAsia="Times New Roman" w:hAnsi="Times New Roman" w:cs="Times New Roman"/>
            <w:lang w:eastAsia="sk-SK"/>
          </w:rPr>
          <w:delText xml:space="preserve"> </w:delText>
        </w:r>
        <w:r w:rsidRPr="0037101F">
          <w:rPr>
            <w:rFonts w:ascii="Times New Roman" w:eastAsia="Times New Roman" w:hAnsi="Times New Roman" w:cs="Times New Roman"/>
            <w:lang w:eastAsia="sk-SK"/>
          </w:rPr>
          <w:delText>-</w:delText>
        </w:r>
        <w:r>
          <w:rPr>
            <w:rFonts w:ascii="Times New Roman" w:eastAsia="Times New Roman" w:hAnsi="Times New Roman" w:cs="Times New Roman"/>
            <w:lang w:eastAsia="sk-SK"/>
          </w:rPr>
          <w:delText xml:space="preserve"> </w:delText>
        </w:r>
        <w:r w:rsidRPr="0037101F">
          <w:rPr>
            <w:rFonts w:ascii="Times New Roman" w:eastAsia="Times New Roman" w:hAnsi="Times New Roman" w:cs="Times New Roman"/>
            <w:lang w:eastAsia="sk-SK"/>
          </w:rPr>
          <w:delText>2020</w:delText>
        </w:r>
        <w:r>
          <w:rPr>
            <w:rFonts w:ascii="Times New Roman" w:eastAsia="Times New Roman" w:hAnsi="Times New Roman" w:cs="Times New Roman"/>
            <w:lang w:eastAsia="sk-SK"/>
          </w:rPr>
          <w:delText>.</w:delText>
        </w:r>
      </w:del>
    </w:p>
    <w:p w14:paraId="3D7ECBEF" w14:textId="5C246B61" w:rsidR="00271203" w:rsidRDefault="00271203" w:rsidP="00361BB0">
      <w:pPr>
        <w:numPr>
          <w:ilvl w:val="0"/>
          <w:numId w:val="6"/>
        </w:numPr>
        <w:spacing w:before="120" w:line="240" w:lineRule="auto"/>
        <w:ind w:left="426" w:hanging="426"/>
        <w:rPr>
          <w:del w:id="390" w:author="Autor"/>
          <w:rFonts w:ascii="Times New Roman" w:eastAsia="Times New Roman" w:hAnsi="Times New Roman" w:cs="Times New Roman"/>
          <w:lang w:eastAsia="sk-SK"/>
        </w:rPr>
      </w:pPr>
      <w:del w:id="391" w:author="Autor">
        <w:r>
          <w:rPr>
            <w:rFonts w:ascii="Times New Roman" w:eastAsia="Times New Roman" w:hAnsi="Times New Roman" w:cs="Times New Roman"/>
            <w:lang w:eastAsia="sk-SK"/>
          </w:rPr>
          <w:delText>ÚV SR</w:delText>
        </w:r>
        <w:r w:rsidRPr="002639E5">
          <w:rPr>
            <w:rFonts w:ascii="Times New Roman" w:eastAsia="Times New Roman" w:hAnsi="Times New Roman" w:cs="Times New Roman"/>
            <w:lang w:eastAsia="sk-SK"/>
          </w:rPr>
          <w:delText xml:space="preserve"> vydáva metodický pokyn za účelom usmernenia subjektov zapojených do</w:delText>
        </w:r>
        <w:r>
          <w:rPr>
            <w:rFonts w:ascii="Times New Roman" w:eastAsia="Times New Roman" w:hAnsi="Times New Roman" w:cs="Times New Roman"/>
            <w:lang w:eastAsia="sk-SK"/>
          </w:rPr>
          <w:delText xml:space="preserve"> </w:delText>
        </w:r>
        <w:r w:rsidRPr="002639E5">
          <w:rPr>
            <w:rFonts w:ascii="Times New Roman" w:eastAsia="Times New Roman" w:hAnsi="Times New Roman" w:cs="Times New Roman"/>
            <w:lang w:eastAsia="sk-SK"/>
          </w:rPr>
          <w:delText xml:space="preserve">riadenia, implementácie, kontroly a auditu </w:delText>
        </w:r>
        <w:r>
          <w:rPr>
            <w:rFonts w:ascii="Times New Roman" w:eastAsia="Times New Roman" w:hAnsi="Times New Roman" w:cs="Times New Roman"/>
            <w:lang w:eastAsia="sk-SK"/>
          </w:rPr>
          <w:delText xml:space="preserve">EŠIF pri zbere, spracovaní a poskytnutí údajov na prípravu </w:delText>
        </w:r>
        <w:r w:rsidR="00E56649">
          <w:rPr>
            <w:rFonts w:ascii="Times New Roman" w:eastAsia="Times New Roman" w:hAnsi="Times New Roman" w:cs="Times New Roman"/>
            <w:lang w:eastAsia="sk-SK"/>
          </w:rPr>
          <w:delText xml:space="preserve">dokumentu </w:delText>
        </w:r>
        <w:r>
          <w:rPr>
            <w:rFonts w:ascii="Times New Roman" w:eastAsia="Times New Roman" w:hAnsi="Times New Roman" w:cs="Times New Roman"/>
            <w:lang w:eastAsia="sk-SK"/>
          </w:rPr>
          <w:delText>Informáci</w:delText>
        </w:r>
        <w:r w:rsidR="0008384F">
          <w:rPr>
            <w:rFonts w:ascii="Times New Roman" w:eastAsia="Times New Roman" w:hAnsi="Times New Roman" w:cs="Times New Roman"/>
            <w:lang w:eastAsia="sk-SK"/>
          </w:rPr>
          <w:delText>a</w:delText>
        </w:r>
        <w:r>
          <w:rPr>
            <w:rFonts w:ascii="Times New Roman" w:eastAsia="Times New Roman" w:hAnsi="Times New Roman" w:cs="Times New Roman"/>
            <w:lang w:eastAsia="sk-SK"/>
          </w:rPr>
          <w:delText xml:space="preserve"> o stave AK EŠIF v súlade s príslušnou kapitolou  </w:delText>
        </w:r>
        <w:r>
          <w:rPr>
            <w:rFonts w:ascii="Times New Roman" w:hAnsi="Times New Roman" w:cs="Times New Roman"/>
          </w:rPr>
          <w:delText xml:space="preserve">Systému riadenia </w:delText>
        </w:r>
        <w:r w:rsidR="00834C89">
          <w:rPr>
            <w:rFonts w:ascii="Times New Roman" w:hAnsi="Times New Roman" w:cs="Times New Roman"/>
          </w:rPr>
          <w:delText>EŠIF</w:delText>
        </w:r>
        <w:r w:rsidRPr="002639E5">
          <w:rPr>
            <w:rFonts w:ascii="Times New Roman" w:hAnsi="Times New Roman" w:cs="Times New Roman"/>
          </w:rPr>
          <w:delText xml:space="preserve"> </w:delText>
        </w:r>
        <w:r>
          <w:rPr>
            <w:rFonts w:ascii="Times New Roman" w:hAnsi="Times New Roman" w:cs="Times New Roman"/>
          </w:rPr>
          <w:delText xml:space="preserve">pre </w:delText>
        </w:r>
        <w:r w:rsidRPr="002639E5">
          <w:rPr>
            <w:rFonts w:ascii="Times New Roman" w:hAnsi="Times New Roman" w:cs="Times New Roman"/>
          </w:rPr>
          <w:delText xml:space="preserve"> programové obdobie 2014</w:delText>
        </w:r>
        <w:r>
          <w:rPr>
            <w:rFonts w:ascii="Times New Roman" w:hAnsi="Times New Roman" w:cs="Times New Roman"/>
          </w:rPr>
          <w:delText xml:space="preserve"> </w:delText>
        </w:r>
        <w:r w:rsidRPr="002639E5">
          <w:rPr>
            <w:rFonts w:ascii="Times New Roman" w:hAnsi="Times New Roman" w:cs="Times New Roman"/>
          </w:rPr>
          <w:delText>-</w:delText>
        </w:r>
        <w:r>
          <w:rPr>
            <w:rFonts w:ascii="Times New Roman" w:hAnsi="Times New Roman" w:cs="Times New Roman"/>
          </w:rPr>
          <w:delText xml:space="preserve"> </w:delText>
        </w:r>
        <w:r w:rsidRPr="002639E5">
          <w:rPr>
            <w:rFonts w:ascii="Times New Roman" w:hAnsi="Times New Roman" w:cs="Times New Roman"/>
          </w:rPr>
          <w:delText>2020</w:delText>
        </w:r>
        <w:r>
          <w:rPr>
            <w:rFonts w:ascii="Times New Roman" w:hAnsi="Times New Roman" w:cs="Times New Roman"/>
          </w:rPr>
          <w:delText xml:space="preserve"> (ďalej len „Systém riadenia EŠIF“), </w:delText>
        </w:r>
        <w:r>
          <w:rPr>
            <w:rFonts w:ascii="Times New Roman" w:eastAsia="Times New Roman" w:hAnsi="Times New Roman" w:cs="Times New Roman"/>
            <w:lang w:eastAsia="sk-SK"/>
          </w:rPr>
          <w:delText>a zároveň v zmysle plnenia cieľov Partnerskej dohody.</w:delText>
        </w:r>
      </w:del>
    </w:p>
    <w:p w14:paraId="44625F53" w14:textId="14F290CE" w:rsidR="00271203" w:rsidRPr="002258C3" w:rsidRDefault="00271203" w:rsidP="00361BB0">
      <w:pPr>
        <w:numPr>
          <w:ilvl w:val="0"/>
          <w:numId w:val="6"/>
        </w:numPr>
        <w:spacing w:before="120" w:line="240" w:lineRule="auto"/>
        <w:ind w:left="426" w:hanging="426"/>
        <w:rPr>
          <w:del w:id="392" w:author="Autor"/>
          <w:rFonts w:ascii="Times New Roman" w:eastAsia="Times New Roman" w:hAnsi="Times New Roman" w:cs="Times New Roman"/>
          <w:lang w:eastAsia="sk-SK"/>
        </w:rPr>
      </w:pPr>
      <w:del w:id="393" w:author="Autor">
        <w:r w:rsidRPr="00F85435">
          <w:rPr>
            <w:rFonts w:ascii="Times New Roman" w:eastAsia="Times New Roman" w:hAnsi="Times New Roman" w:cs="Times New Roman"/>
            <w:lang w:eastAsia="sk-SK"/>
          </w:rPr>
          <w:delText>Cieľom metodického pokynu je definovať štruktúru a</w:delText>
        </w:r>
        <w:r w:rsidR="00E56649">
          <w:rPr>
            <w:rFonts w:ascii="Times New Roman" w:eastAsia="Times New Roman" w:hAnsi="Times New Roman" w:cs="Times New Roman"/>
            <w:lang w:eastAsia="sk-SK"/>
          </w:rPr>
          <w:delText> </w:delText>
        </w:r>
        <w:r w:rsidRPr="00F85435">
          <w:rPr>
            <w:rFonts w:ascii="Times New Roman" w:eastAsia="Times New Roman" w:hAnsi="Times New Roman" w:cs="Times New Roman"/>
            <w:lang w:eastAsia="sk-SK"/>
          </w:rPr>
          <w:delText>obsah</w:delText>
        </w:r>
        <w:r w:rsidR="00E56649">
          <w:rPr>
            <w:rFonts w:ascii="Times New Roman" w:eastAsia="Times New Roman" w:hAnsi="Times New Roman" w:cs="Times New Roman"/>
            <w:lang w:eastAsia="sk-SK"/>
          </w:rPr>
          <w:delText xml:space="preserve"> dokumentu </w:delText>
        </w:r>
        <w:r w:rsidRPr="00F85435">
          <w:rPr>
            <w:rFonts w:ascii="Times New Roman" w:eastAsia="Times New Roman" w:hAnsi="Times New Roman" w:cs="Times New Roman"/>
            <w:lang w:eastAsia="sk-SK"/>
          </w:rPr>
          <w:delText xml:space="preserve"> </w:delText>
        </w:r>
        <w:r w:rsidRPr="00F85435">
          <w:rPr>
            <w:rFonts w:ascii="Times New Roman" w:hAnsi="Times New Roman" w:cs="Times New Roman"/>
            <w:szCs w:val="20"/>
          </w:rPr>
          <w:delText>Informáci</w:delText>
        </w:r>
        <w:r w:rsidR="00E56649">
          <w:rPr>
            <w:rFonts w:ascii="Times New Roman" w:hAnsi="Times New Roman" w:cs="Times New Roman"/>
            <w:szCs w:val="20"/>
          </w:rPr>
          <w:delText>a</w:delText>
        </w:r>
        <w:r w:rsidRPr="00F85435">
          <w:rPr>
            <w:rFonts w:ascii="Times New Roman" w:hAnsi="Times New Roman" w:cs="Times New Roman"/>
            <w:szCs w:val="20"/>
          </w:rPr>
          <w:delText xml:space="preserve"> o stave AK E</w:delText>
        </w:r>
        <w:r>
          <w:rPr>
            <w:rFonts w:ascii="Times New Roman" w:hAnsi="Times New Roman" w:cs="Times New Roman"/>
            <w:szCs w:val="20"/>
          </w:rPr>
          <w:delText>ŠIF, zodpovednosti subjektov pri je</w:delText>
        </w:r>
        <w:r w:rsidR="00E56649">
          <w:rPr>
            <w:rFonts w:ascii="Times New Roman" w:hAnsi="Times New Roman" w:cs="Times New Roman"/>
            <w:szCs w:val="20"/>
          </w:rPr>
          <w:delText>ho</w:delText>
        </w:r>
        <w:r>
          <w:rPr>
            <w:rFonts w:ascii="Times New Roman" w:hAnsi="Times New Roman" w:cs="Times New Roman"/>
            <w:szCs w:val="20"/>
          </w:rPr>
          <w:delText xml:space="preserve"> príprave a rozsah požadovaných údajov</w:delText>
        </w:r>
        <w:r w:rsidR="00E56649">
          <w:rPr>
            <w:rFonts w:ascii="Times New Roman" w:hAnsi="Times New Roman" w:cs="Times New Roman"/>
            <w:szCs w:val="20"/>
          </w:rPr>
          <w:delText xml:space="preserve">, </w:delText>
        </w:r>
        <w:r w:rsidR="0008384F">
          <w:rPr>
            <w:rFonts w:ascii="Times New Roman" w:hAnsi="Times New Roman" w:cs="Times New Roman"/>
            <w:szCs w:val="20"/>
          </w:rPr>
          <w:delText xml:space="preserve"> </w:delText>
        </w:r>
        <w:r w:rsidR="00E56649">
          <w:rPr>
            <w:rFonts w:ascii="Times New Roman" w:hAnsi="Times New Roman" w:cs="Times New Roman"/>
            <w:szCs w:val="20"/>
          </w:rPr>
          <w:delText xml:space="preserve">zasielaných </w:delText>
        </w:r>
        <w:r w:rsidR="0008384F">
          <w:rPr>
            <w:rFonts w:ascii="Times New Roman" w:hAnsi="Times New Roman" w:cs="Times New Roman"/>
            <w:szCs w:val="20"/>
          </w:rPr>
          <w:delText xml:space="preserve">na </w:delText>
        </w:r>
        <w:r w:rsidR="00E56649">
          <w:rPr>
            <w:rFonts w:ascii="Times New Roman" w:hAnsi="Times New Roman" w:cs="Times New Roman"/>
            <w:szCs w:val="20"/>
          </w:rPr>
          <w:delText>ÚV</w:delText>
        </w:r>
        <w:r w:rsidR="00641F37">
          <w:rPr>
            <w:rFonts w:ascii="Times New Roman" w:hAnsi="Times New Roman" w:cs="Times New Roman"/>
            <w:szCs w:val="20"/>
          </w:rPr>
          <w:delText xml:space="preserve"> </w:delText>
        </w:r>
        <w:r w:rsidR="00E56649">
          <w:rPr>
            <w:rFonts w:ascii="Times New Roman" w:hAnsi="Times New Roman" w:cs="Times New Roman"/>
            <w:szCs w:val="20"/>
          </w:rPr>
          <w:delText>SR</w:delText>
        </w:r>
        <w:r w:rsidR="00071668">
          <w:rPr>
            <w:rFonts w:ascii="Times New Roman" w:hAnsi="Times New Roman" w:cs="Times New Roman"/>
            <w:szCs w:val="20"/>
          </w:rPr>
          <w:delText xml:space="preserve"> prostredníctvom IS CPV</w:delText>
        </w:r>
        <w:r>
          <w:rPr>
            <w:rFonts w:ascii="Times New Roman" w:hAnsi="Times New Roman" w:cs="Times New Roman"/>
            <w:szCs w:val="20"/>
          </w:rPr>
          <w:delText>.</w:delText>
        </w:r>
        <w:r w:rsidRPr="002258C3">
          <w:rPr>
            <w:rFonts w:ascii="Times New Roman" w:hAnsi="Times New Roman" w:cs="Times New Roman"/>
            <w:szCs w:val="20"/>
          </w:rPr>
          <w:delText xml:space="preserve"> </w:delText>
        </w:r>
      </w:del>
    </w:p>
    <w:p w14:paraId="367102B1" w14:textId="5B10D471" w:rsidR="00AA12C6" w:rsidRPr="00D340F2" w:rsidRDefault="00BD32D2" w:rsidP="00CE74B0">
      <w:pPr>
        <w:pStyle w:val="Nadpis2"/>
        <w:numPr>
          <w:ilvl w:val="0"/>
          <w:numId w:val="0"/>
        </w:numPr>
        <w:spacing w:before="360"/>
        <w:rPr>
          <w:color w:val="365F91" w:themeColor="accent1" w:themeShade="BF"/>
        </w:rPr>
      </w:pPr>
      <w:bookmarkStart w:id="394" w:name="_Toc511292804"/>
      <w:bookmarkStart w:id="395" w:name="_Toc374673612"/>
      <w:bookmarkStart w:id="396" w:name="_Toc432596120"/>
      <w:bookmarkEnd w:id="0"/>
      <w:bookmarkEnd w:id="5"/>
      <w:del w:id="397" w:author="Autor">
        <w:r>
          <w:rPr>
            <w:color w:val="365F91" w:themeColor="accent1" w:themeShade="BF"/>
          </w:rPr>
          <w:delText>4</w:delText>
        </w:r>
        <w:r w:rsidR="00FF0994" w:rsidDel="00947BE1">
          <w:rPr>
            <w:color w:val="365F91" w:themeColor="accent1" w:themeShade="BF"/>
          </w:rPr>
          <w:delText xml:space="preserve"> </w:delText>
        </w:r>
        <w:r w:rsidR="006C053C" w:rsidDel="00947BE1">
          <w:rPr>
            <w:color w:val="365F91" w:themeColor="accent1" w:themeShade="BF"/>
          </w:rPr>
          <w:delText xml:space="preserve">Štruktúra </w:delText>
        </w:r>
        <w:r w:rsidR="002F2BBA" w:rsidDel="00947BE1">
          <w:rPr>
            <w:color w:val="365F91" w:themeColor="accent1" w:themeShade="BF"/>
          </w:rPr>
          <w:delText>a obsah</w:delText>
        </w:r>
      </w:del>
      <w:bookmarkEnd w:id="394"/>
    </w:p>
    <w:p w14:paraId="0AAE0E35" w14:textId="47213160" w:rsidR="00304BD0" w:rsidRPr="00304BD0" w:rsidRDefault="00304BD0" w:rsidP="00304BD0">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Informácia o stave AK EŠIF</w:t>
      </w:r>
      <w:r w:rsidR="00F85435">
        <w:rPr>
          <w:rFonts w:ascii="Times New Roman" w:eastAsia="Times New Roman" w:hAnsi="Times New Roman" w:cs="Times New Roman"/>
          <w:lang w:eastAsia="sk-SK"/>
        </w:rPr>
        <w:t xml:space="preserve"> je dokument, ktorý slúži na komplexné a objektívne posúdenie stavu administratívnych kapacít </w:t>
      </w:r>
      <w:r w:rsidR="00754837">
        <w:rPr>
          <w:rFonts w:ascii="Times New Roman" w:eastAsia="Times New Roman" w:hAnsi="Times New Roman" w:cs="Times New Roman"/>
          <w:lang w:eastAsia="sk-SK"/>
        </w:rPr>
        <w:t>EŠIF</w:t>
      </w:r>
      <w:r w:rsidR="00E56649">
        <w:rPr>
          <w:rFonts w:ascii="Times New Roman" w:eastAsia="Times New Roman" w:hAnsi="Times New Roman" w:cs="Times New Roman"/>
          <w:lang w:eastAsia="sk-SK"/>
        </w:rPr>
        <w:t>,</w:t>
      </w:r>
      <w:r w:rsidR="00754837">
        <w:rPr>
          <w:rFonts w:ascii="Times New Roman" w:eastAsia="Times New Roman" w:hAnsi="Times New Roman" w:cs="Times New Roman"/>
          <w:lang w:eastAsia="sk-SK"/>
        </w:rPr>
        <w:t xml:space="preserve"> </w:t>
      </w:r>
      <w:r w:rsidR="00F85435">
        <w:rPr>
          <w:rFonts w:ascii="Times New Roman" w:eastAsia="Times New Roman" w:hAnsi="Times New Roman" w:cs="Times New Roman"/>
          <w:lang w:eastAsia="sk-SK"/>
        </w:rPr>
        <w:t xml:space="preserve">ako jedného zo základných predpokladov efektívnej a účinnej implementácie politiky súdržnosti EÚ na Slovensku. </w:t>
      </w:r>
      <w:r w:rsidR="00F85435" w:rsidRPr="006C2C79">
        <w:rPr>
          <w:rFonts w:ascii="Times New Roman" w:eastAsia="Times New Roman" w:hAnsi="Times New Roman" w:cs="Times New Roman"/>
          <w:lang w:eastAsia="sk-SK"/>
        </w:rPr>
        <w:t>Zahŕňa kľúčové aspekty riadenia ľudských zdrojov</w:t>
      </w:r>
      <w:del w:id="398" w:author="Autor">
        <w:r w:rsidR="00754837">
          <w:rPr>
            <w:rFonts w:ascii="Times New Roman" w:eastAsia="Times New Roman" w:hAnsi="Times New Roman" w:cs="Times New Roman"/>
            <w:lang w:eastAsia="sk-SK"/>
          </w:rPr>
          <w:delText>,</w:delText>
        </w:r>
      </w:del>
      <w:r w:rsidR="00F85435" w:rsidRPr="006C2C79">
        <w:rPr>
          <w:rFonts w:ascii="Times New Roman" w:eastAsia="Times New Roman" w:hAnsi="Times New Roman" w:cs="Times New Roman"/>
          <w:lang w:eastAsia="sk-SK"/>
        </w:rPr>
        <w:t xml:space="preserve"> zapojených</w:t>
      </w:r>
      <w:r w:rsidR="00F85435" w:rsidRPr="001370E1">
        <w:rPr>
          <w:rFonts w:ascii="Times New Roman" w:eastAsia="Times New Roman" w:hAnsi="Times New Roman" w:cs="Times New Roman"/>
          <w:lang w:eastAsia="sk-SK"/>
        </w:rPr>
        <w:t xml:space="preserve"> do riadenia, implementácie, kontroly a</w:t>
      </w:r>
      <w:r w:rsidR="00F85435" w:rsidRPr="007B7247">
        <w:rPr>
          <w:rFonts w:ascii="Times New Roman" w:eastAsia="Times New Roman" w:hAnsi="Times New Roman" w:cs="Times New Roman"/>
          <w:lang w:eastAsia="sk-SK"/>
        </w:rPr>
        <w:t> auditu EŠIF v</w:t>
      </w:r>
      <w:r w:rsidR="007B7247" w:rsidRPr="007B7247">
        <w:rPr>
          <w:rFonts w:ascii="Times New Roman" w:eastAsia="Times New Roman" w:hAnsi="Times New Roman" w:cs="Times New Roman"/>
          <w:lang w:eastAsia="sk-SK"/>
        </w:rPr>
        <w:t> </w:t>
      </w:r>
      <w:ins w:id="399" w:author="Autor">
        <w:r w:rsidR="0079652D">
          <w:rPr>
            <w:rFonts w:ascii="Times New Roman" w:eastAsia="Times New Roman" w:hAnsi="Times New Roman" w:cs="Times New Roman"/>
            <w:lang w:eastAsia="sk-SK"/>
          </w:rPr>
          <w:t>PO</w:t>
        </w:r>
      </w:ins>
      <w:del w:id="400" w:author="Autor">
        <w:r w:rsidR="00834C89">
          <w:rPr>
            <w:rFonts w:ascii="Times New Roman" w:eastAsia="Times New Roman" w:hAnsi="Times New Roman" w:cs="Times New Roman"/>
            <w:lang w:eastAsia="sk-SK"/>
          </w:rPr>
          <w:delText>programovom období</w:delText>
        </w:r>
      </w:del>
      <w:r w:rsidR="00834C89" w:rsidRPr="007B7247">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2014</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2020</w:t>
      </w:r>
      <w:r w:rsidR="007B7247" w:rsidRPr="007B7247">
        <w:rPr>
          <w:rFonts w:ascii="Times New Roman" w:eastAsia="Times New Roman" w:hAnsi="Times New Roman" w:cs="Times New Roman"/>
          <w:lang w:eastAsia="sk-SK"/>
        </w:rPr>
        <w:t xml:space="preserve"> s ohľadom na </w:t>
      </w:r>
      <w:r w:rsidR="007B7247">
        <w:rPr>
          <w:rFonts w:ascii="Times New Roman" w:eastAsia="Times New Roman" w:hAnsi="Times New Roman" w:cs="Times New Roman"/>
          <w:lang w:eastAsia="sk-SK"/>
        </w:rPr>
        <w:t xml:space="preserve">úlohy </w:t>
      </w:r>
      <w:r w:rsidR="00CB6574">
        <w:rPr>
          <w:rFonts w:ascii="Times New Roman" w:eastAsia="Times New Roman" w:hAnsi="Times New Roman" w:cs="Times New Roman"/>
          <w:lang w:eastAsia="sk-SK"/>
        </w:rPr>
        <w:t>súvisiace s</w:t>
      </w:r>
      <w:r w:rsidR="00754837">
        <w:rPr>
          <w:rFonts w:ascii="Times New Roman" w:eastAsia="Times New Roman" w:hAnsi="Times New Roman" w:cs="Times New Roman"/>
          <w:lang w:eastAsia="sk-SK"/>
        </w:rPr>
        <w:t xml:space="preserve"> riadením, monitorovaním a </w:t>
      </w:r>
      <w:r w:rsidR="00CB6574">
        <w:rPr>
          <w:rFonts w:ascii="Times New Roman" w:eastAsia="Times New Roman" w:hAnsi="Times New Roman" w:cs="Times New Roman"/>
          <w:lang w:eastAsia="sk-SK"/>
        </w:rPr>
        <w:t xml:space="preserve">posilnením </w:t>
      </w:r>
      <w:r w:rsidR="007B7247">
        <w:rPr>
          <w:rFonts w:ascii="Times New Roman" w:eastAsia="Times New Roman" w:hAnsi="Times New Roman" w:cs="Times New Roman"/>
          <w:lang w:eastAsia="sk-SK"/>
        </w:rPr>
        <w:t>AK</w:t>
      </w:r>
      <w:r w:rsidR="00834C89">
        <w:rPr>
          <w:rFonts w:ascii="Times New Roman" w:eastAsia="Times New Roman" w:hAnsi="Times New Roman" w:cs="Times New Roman"/>
          <w:lang w:eastAsia="sk-SK"/>
        </w:rPr>
        <w:t xml:space="preserve"> EŠIF</w:t>
      </w:r>
      <w:r w:rsidR="00FB5D57">
        <w:rPr>
          <w:rFonts w:ascii="Times New Roman" w:eastAsia="Times New Roman" w:hAnsi="Times New Roman" w:cs="Times New Roman"/>
          <w:lang w:eastAsia="sk-SK"/>
        </w:rPr>
        <w:t>,</w:t>
      </w:r>
      <w:r w:rsidR="007B7247">
        <w:rPr>
          <w:rFonts w:ascii="Times New Roman" w:eastAsia="Times New Roman" w:hAnsi="Times New Roman" w:cs="Times New Roman"/>
          <w:lang w:eastAsia="sk-SK"/>
        </w:rPr>
        <w:t xml:space="preserve"> uvedené v </w:t>
      </w:r>
      <w:r w:rsidR="007B7247" w:rsidRPr="007B7247">
        <w:rPr>
          <w:rFonts w:ascii="Times New Roman" w:eastAsia="Times New Roman" w:hAnsi="Times New Roman" w:cs="Times New Roman"/>
          <w:lang w:eastAsia="sk-SK"/>
        </w:rPr>
        <w:t>P</w:t>
      </w:r>
      <w:r w:rsidR="007B7247">
        <w:rPr>
          <w:rFonts w:ascii="Times New Roman" w:eastAsia="Times New Roman" w:hAnsi="Times New Roman" w:cs="Times New Roman"/>
          <w:lang w:eastAsia="sk-SK"/>
        </w:rPr>
        <w:t xml:space="preserve">artnerskej dohode. </w:t>
      </w:r>
    </w:p>
    <w:p w14:paraId="51DFB2B4" w14:textId="5F70019F" w:rsidR="00C248D8" w:rsidRDefault="006C053C" w:rsidP="00CE74B0">
      <w:pPr>
        <w:pStyle w:val="Odsekzoznamu"/>
        <w:numPr>
          <w:ilvl w:val="0"/>
          <w:numId w:val="10"/>
        </w:numPr>
        <w:spacing w:before="120" w:line="240" w:lineRule="auto"/>
        <w:ind w:left="426" w:hanging="426"/>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Informáci</w:t>
      </w:r>
      <w:r w:rsidR="00963BE1">
        <w:rPr>
          <w:rFonts w:ascii="Times New Roman" w:eastAsia="Times New Roman" w:hAnsi="Times New Roman" w:cs="Times New Roman"/>
          <w:lang w:eastAsia="sk-SK"/>
        </w:rPr>
        <w:t>a</w:t>
      </w:r>
      <w:r>
        <w:rPr>
          <w:rFonts w:ascii="Times New Roman" w:eastAsia="Times New Roman" w:hAnsi="Times New Roman" w:cs="Times New Roman"/>
          <w:lang w:eastAsia="sk-SK"/>
        </w:rPr>
        <w:t xml:space="preserve"> o stave AK</w:t>
      </w:r>
      <w:r w:rsidR="00175ED7">
        <w:rPr>
          <w:rFonts w:ascii="Times New Roman" w:eastAsia="Times New Roman" w:hAnsi="Times New Roman" w:cs="Times New Roman"/>
          <w:lang w:eastAsia="sk-SK"/>
        </w:rPr>
        <w:t xml:space="preserve"> EŠIF</w:t>
      </w:r>
      <w:r w:rsidR="002F2BBA">
        <w:rPr>
          <w:rFonts w:ascii="Times New Roman" w:eastAsia="Times New Roman" w:hAnsi="Times New Roman" w:cs="Times New Roman"/>
          <w:lang w:eastAsia="sk-SK"/>
        </w:rPr>
        <w:t xml:space="preserve"> </w:t>
      </w:r>
      <w:ins w:id="401" w:author="Autor">
        <w:r w:rsidR="00573A5D" w:rsidRPr="00573A5D">
          <w:rPr>
            <w:rFonts w:ascii="Times New Roman" w:eastAsia="Times New Roman" w:hAnsi="Times New Roman" w:cs="Times New Roman"/>
            <w:lang w:eastAsia="sk-SK"/>
          </w:rPr>
          <w:t>o</w:t>
        </w:r>
        <w:r w:rsidR="000E0FFB">
          <w:rPr>
            <w:rFonts w:ascii="Times New Roman" w:eastAsia="Times New Roman" w:hAnsi="Times New Roman" w:cs="Times New Roman"/>
            <w:lang w:eastAsia="sk-SK"/>
          </w:rPr>
          <w:t>bsahuje najmä:</w:t>
        </w:r>
      </w:ins>
      <w:del w:id="402" w:author="Autor">
        <w:r w:rsidR="002F2BBA">
          <w:rPr>
            <w:rFonts w:ascii="Times New Roman" w:eastAsia="Times New Roman" w:hAnsi="Times New Roman" w:cs="Times New Roman"/>
            <w:lang w:eastAsia="sk-SK"/>
          </w:rPr>
          <w:delText xml:space="preserve">je spracovaná v nasledovnej štruktúre: </w:delText>
        </w:r>
      </w:del>
    </w:p>
    <w:p w14:paraId="56F6584D" w14:textId="66FB111E" w:rsidR="00F51C00" w:rsidRDefault="00E86FD6" w:rsidP="00947BE1">
      <w:pPr>
        <w:pStyle w:val="Odsekzoznamu"/>
        <w:numPr>
          <w:ilvl w:val="0"/>
          <w:numId w:val="41"/>
        </w:numPr>
        <w:spacing w:before="120" w:line="240" w:lineRule="auto"/>
        <w:ind w:left="851" w:hanging="425"/>
        <w:contextualSpacing w:val="0"/>
        <w:rPr>
          <w:del w:id="403" w:author="Autor"/>
          <w:rFonts w:ascii="Times New Roman" w:eastAsia="Times New Roman" w:hAnsi="Times New Roman" w:cs="Times New Roman"/>
          <w:lang w:eastAsia="sk-SK"/>
        </w:rPr>
      </w:pPr>
      <w:ins w:id="404" w:author="Autor">
        <w:r w:rsidRPr="003122CF">
          <w:rPr>
            <w:rFonts w:ascii="Times New Roman" w:eastAsia="Times New Roman" w:hAnsi="Times New Roman" w:cs="Times New Roman"/>
            <w:lang w:eastAsia="sk-SK"/>
          </w:rPr>
          <w:t>s</w:t>
        </w:r>
        <w:r w:rsidR="00573A5D" w:rsidRPr="003122CF">
          <w:rPr>
            <w:rFonts w:ascii="Times New Roman" w:eastAsia="Times New Roman" w:hAnsi="Times New Roman" w:cs="Times New Roman"/>
            <w:lang w:eastAsia="sk-SK"/>
          </w:rPr>
          <w:t>umárny stav počtu</w:t>
        </w:r>
      </w:ins>
      <w:del w:id="405" w:author="Autor">
        <w:r w:rsidR="004423DD">
          <w:rPr>
            <w:rFonts w:ascii="Times New Roman" w:eastAsia="Times New Roman" w:hAnsi="Times New Roman" w:cs="Times New Roman"/>
            <w:lang w:eastAsia="sk-SK"/>
          </w:rPr>
          <w:delText>Úvod</w:delText>
        </w:r>
      </w:del>
    </w:p>
    <w:p w14:paraId="1D7BF49F" w14:textId="58B93CDD" w:rsidR="00175ED7" w:rsidRDefault="004423DD" w:rsidP="00947BE1">
      <w:pPr>
        <w:pStyle w:val="Odsekzoznamu"/>
        <w:numPr>
          <w:ilvl w:val="0"/>
          <w:numId w:val="41"/>
        </w:numPr>
        <w:spacing w:before="120" w:line="240" w:lineRule="auto"/>
        <w:ind w:left="851" w:hanging="425"/>
        <w:contextualSpacing w:val="0"/>
        <w:rPr>
          <w:del w:id="406" w:author="Autor"/>
          <w:rFonts w:ascii="Times New Roman" w:eastAsia="Times New Roman" w:hAnsi="Times New Roman" w:cs="Times New Roman"/>
          <w:lang w:eastAsia="sk-SK"/>
        </w:rPr>
      </w:pPr>
      <w:del w:id="407" w:author="Autor">
        <w:r>
          <w:rPr>
            <w:rFonts w:ascii="Times New Roman" w:eastAsia="Times New Roman" w:hAnsi="Times New Roman" w:cs="Times New Roman"/>
            <w:lang w:eastAsia="sk-SK"/>
          </w:rPr>
          <w:delText>Súvisiace právne predpisy a</w:delText>
        </w:r>
        <w:r w:rsidR="00175ED7">
          <w:rPr>
            <w:rFonts w:ascii="Times New Roman" w:eastAsia="Times New Roman" w:hAnsi="Times New Roman" w:cs="Times New Roman"/>
            <w:lang w:eastAsia="sk-SK"/>
          </w:rPr>
          <w:delText> </w:delText>
        </w:r>
        <w:r>
          <w:rPr>
            <w:rFonts w:ascii="Times New Roman" w:eastAsia="Times New Roman" w:hAnsi="Times New Roman" w:cs="Times New Roman"/>
            <w:lang w:eastAsia="sk-SK"/>
          </w:rPr>
          <w:delText>dokumenty</w:delText>
        </w:r>
      </w:del>
    </w:p>
    <w:p w14:paraId="7C956B17" w14:textId="0EEC32AA" w:rsidR="00175ED7" w:rsidRDefault="002F2BBA" w:rsidP="00947BE1">
      <w:pPr>
        <w:pStyle w:val="Odsekzoznamu"/>
        <w:numPr>
          <w:ilvl w:val="0"/>
          <w:numId w:val="41"/>
        </w:numPr>
        <w:spacing w:before="120" w:line="240" w:lineRule="auto"/>
        <w:ind w:left="851" w:hanging="425"/>
        <w:contextualSpacing w:val="0"/>
        <w:rPr>
          <w:del w:id="408" w:author="Autor"/>
          <w:rFonts w:ascii="Times New Roman" w:eastAsia="Times New Roman" w:hAnsi="Times New Roman" w:cs="Times New Roman"/>
          <w:lang w:eastAsia="sk-SK"/>
        </w:rPr>
      </w:pPr>
      <w:del w:id="409" w:author="Autor">
        <w:r>
          <w:rPr>
            <w:rFonts w:ascii="Times New Roman" w:eastAsia="Times New Roman" w:hAnsi="Times New Roman" w:cs="Times New Roman"/>
            <w:lang w:eastAsia="sk-SK"/>
          </w:rPr>
          <w:delText>Celkový vývoj (kontext)</w:delText>
        </w:r>
        <w:r w:rsidR="0042789A">
          <w:rPr>
            <w:rFonts w:ascii="Times New Roman" w:eastAsia="Times New Roman" w:hAnsi="Times New Roman" w:cs="Times New Roman"/>
            <w:lang w:eastAsia="sk-SK"/>
          </w:rPr>
          <w:delText xml:space="preserve"> na jednotlivých </w:delText>
        </w:r>
        <w:r w:rsidR="00CF6705">
          <w:rPr>
            <w:rFonts w:ascii="Times New Roman" w:eastAsia="Times New Roman" w:hAnsi="Times New Roman" w:cs="Times New Roman"/>
            <w:lang w:eastAsia="sk-SK"/>
          </w:rPr>
          <w:delText>rezortoch</w:delText>
        </w:r>
      </w:del>
    </w:p>
    <w:p w14:paraId="6C978E46" w14:textId="77777777" w:rsidR="00175ED7" w:rsidRPr="003122CF" w:rsidRDefault="0042789A" w:rsidP="00947BE1">
      <w:pPr>
        <w:pStyle w:val="Odsekzoznamu"/>
        <w:numPr>
          <w:ilvl w:val="0"/>
          <w:numId w:val="60"/>
        </w:numPr>
        <w:spacing w:before="120" w:line="240" w:lineRule="auto"/>
        <w:ind w:left="851" w:hanging="425"/>
        <w:contextualSpacing w:val="0"/>
        <w:rPr>
          <w:ins w:id="410" w:author="Autor"/>
          <w:rFonts w:ascii="Times New Roman" w:eastAsia="Times New Roman" w:hAnsi="Times New Roman" w:cs="Times New Roman"/>
          <w:lang w:eastAsia="sk-SK"/>
        </w:rPr>
      </w:pPr>
      <w:del w:id="411" w:author="Autor">
        <w:r w:rsidRPr="0042789A">
          <w:rPr>
            <w:rFonts w:ascii="Times New Roman" w:eastAsia="Times New Roman" w:hAnsi="Times New Roman" w:cs="Times New Roman"/>
            <w:lang w:eastAsia="sk-SK"/>
          </w:rPr>
          <w:delText>Stav</w:delText>
        </w:r>
      </w:del>
      <w:r w:rsidRPr="0042789A">
        <w:rPr>
          <w:rFonts w:ascii="Times New Roman" w:eastAsia="Times New Roman" w:hAnsi="Times New Roman" w:cs="Times New Roman"/>
          <w:lang w:eastAsia="sk-SK"/>
        </w:rPr>
        <w:t xml:space="preserve"> AK </w:t>
      </w:r>
      <w:ins w:id="412" w:author="Autor">
        <w:r w:rsidR="00573A5D" w:rsidRPr="003122CF">
          <w:rPr>
            <w:rFonts w:ascii="Times New Roman" w:eastAsia="Times New Roman" w:hAnsi="Times New Roman" w:cs="Times New Roman"/>
            <w:lang w:eastAsia="sk-SK"/>
          </w:rPr>
          <w:t xml:space="preserve">za subjekty zapojené do riadenia, implementácie, kontroly a auditu </w:t>
        </w:r>
      </w:ins>
      <w:r w:rsidRPr="0042789A">
        <w:rPr>
          <w:rFonts w:ascii="Times New Roman" w:eastAsia="Times New Roman" w:hAnsi="Times New Roman" w:cs="Times New Roman"/>
          <w:lang w:eastAsia="sk-SK"/>
        </w:rPr>
        <w:t xml:space="preserve">EŠIF </w:t>
      </w:r>
      <w:ins w:id="413" w:author="Autor">
        <w:r w:rsidR="00573A5D" w:rsidRPr="003122CF">
          <w:rPr>
            <w:rFonts w:ascii="Times New Roman" w:eastAsia="Times New Roman" w:hAnsi="Times New Roman" w:cs="Times New Roman"/>
            <w:lang w:eastAsia="sk-SK"/>
          </w:rPr>
          <w:t>ku koncu sledovaného obdobia</w:t>
        </w:r>
        <w:r w:rsidR="00BA33AA" w:rsidRPr="003122CF">
          <w:rPr>
            <w:rFonts w:ascii="Times New Roman" w:eastAsia="Times New Roman" w:hAnsi="Times New Roman" w:cs="Times New Roman"/>
            <w:lang w:eastAsia="sk-SK"/>
          </w:rPr>
          <w:t>,</w:t>
        </w:r>
        <w:r w:rsidR="008649BC" w:rsidRPr="003122CF">
          <w:rPr>
            <w:rFonts w:ascii="Times New Roman" w:eastAsia="Times New Roman" w:hAnsi="Times New Roman" w:cs="Times New Roman"/>
            <w:lang w:eastAsia="sk-SK"/>
          </w:rPr>
          <w:t> porovnanie s predchádzajúcim obdobím</w:t>
        </w:r>
        <w:r w:rsidR="00733867">
          <w:rPr>
            <w:rFonts w:ascii="Times New Roman" w:eastAsia="Times New Roman" w:hAnsi="Times New Roman" w:cs="Times New Roman"/>
            <w:lang w:eastAsia="sk-SK"/>
          </w:rPr>
          <w:t>,</w:t>
        </w:r>
      </w:ins>
    </w:p>
    <w:p w14:paraId="62138AD8" w14:textId="05751D9B" w:rsidR="0042789A" w:rsidRPr="0042789A" w:rsidRDefault="001269A7" w:rsidP="00947BE1">
      <w:pPr>
        <w:pStyle w:val="Odsekzoznamu"/>
        <w:numPr>
          <w:ilvl w:val="0"/>
          <w:numId w:val="60"/>
        </w:numPr>
        <w:spacing w:before="120"/>
        <w:ind w:left="851" w:hanging="425"/>
        <w:contextualSpacing w:val="0"/>
        <w:rPr>
          <w:rFonts w:ascii="Times New Roman" w:eastAsia="Times New Roman" w:hAnsi="Times New Roman" w:cs="Times New Roman"/>
          <w:lang w:eastAsia="sk-SK"/>
        </w:rPr>
      </w:pPr>
      <w:ins w:id="414" w:author="Autor">
        <w:r>
          <w:rPr>
            <w:rFonts w:ascii="Times New Roman" w:eastAsia="Times New Roman" w:hAnsi="Times New Roman" w:cs="Times New Roman"/>
            <w:lang w:eastAsia="sk-SK"/>
          </w:rPr>
          <w:t>počet</w:t>
        </w:r>
      </w:ins>
      <w:del w:id="415" w:author="Autor">
        <w:r w:rsidR="0042789A" w:rsidRPr="0042789A">
          <w:rPr>
            <w:rFonts w:ascii="Times New Roman" w:eastAsia="Times New Roman" w:hAnsi="Times New Roman" w:cs="Times New Roman"/>
            <w:lang w:eastAsia="sk-SK"/>
          </w:rPr>
          <w:delText>podľa počtu</w:delText>
        </w:r>
      </w:del>
      <w:r w:rsidR="0042789A" w:rsidRPr="0042789A">
        <w:rPr>
          <w:rFonts w:ascii="Times New Roman" w:eastAsia="Times New Roman" w:hAnsi="Times New Roman" w:cs="Times New Roman"/>
          <w:lang w:eastAsia="sk-SK"/>
        </w:rPr>
        <w:t xml:space="preserve"> schválených, vytvorených a obsadených miest </w:t>
      </w:r>
      <w:r w:rsidR="00CF6705">
        <w:rPr>
          <w:rFonts w:ascii="Times New Roman" w:eastAsia="Times New Roman" w:hAnsi="Times New Roman" w:cs="Times New Roman"/>
          <w:lang w:eastAsia="sk-SK"/>
        </w:rPr>
        <w:t xml:space="preserve">AK EŠIF </w:t>
      </w:r>
      <w:r w:rsidR="0042789A" w:rsidRPr="0042789A">
        <w:rPr>
          <w:rFonts w:ascii="Times New Roman" w:eastAsia="Times New Roman" w:hAnsi="Times New Roman" w:cs="Times New Roman"/>
          <w:lang w:eastAsia="sk-SK"/>
        </w:rPr>
        <w:t>za jednotlivé rezorty</w:t>
      </w:r>
      <w:r w:rsidR="00E56649">
        <w:rPr>
          <w:rFonts w:ascii="Times New Roman" w:eastAsia="Times New Roman" w:hAnsi="Times New Roman" w:cs="Times New Roman"/>
          <w:lang w:eastAsia="sk-SK"/>
        </w:rPr>
        <w:t xml:space="preserve"> (subjekty</w:t>
      </w:r>
      <w:ins w:id="416" w:author="Autor">
        <w:r w:rsidR="00E56649" w:rsidRPr="003122CF">
          <w:rPr>
            <w:rFonts w:ascii="Times New Roman" w:eastAsia="Times New Roman" w:hAnsi="Times New Roman" w:cs="Times New Roman"/>
            <w:lang w:eastAsia="sk-SK"/>
          </w:rPr>
          <w:t>)</w:t>
        </w:r>
        <w:r w:rsidR="008649BC" w:rsidRPr="003122CF">
          <w:rPr>
            <w:rFonts w:ascii="Times New Roman" w:eastAsia="Times New Roman" w:hAnsi="Times New Roman" w:cs="Times New Roman"/>
            <w:lang w:eastAsia="sk-SK"/>
          </w:rPr>
          <w:t>, priemerný evidenčný počet AK EŠIF</w:t>
        </w:r>
        <w:r w:rsidR="00733867">
          <w:rPr>
            <w:rFonts w:ascii="Times New Roman" w:eastAsia="Times New Roman" w:hAnsi="Times New Roman" w:cs="Times New Roman"/>
            <w:lang w:eastAsia="sk-SK"/>
          </w:rPr>
          <w:t>,</w:t>
        </w:r>
      </w:ins>
      <w:del w:id="417" w:author="Autor">
        <w:r w:rsidR="00E56649">
          <w:rPr>
            <w:rFonts w:ascii="Times New Roman" w:eastAsia="Times New Roman" w:hAnsi="Times New Roman" w:cs="Times New Roman"/>
            <w:lang w:eastAsia="sk-SK"/>
          </w:rPr>
          <w:delText>)</w:delText>
        </w:r>
      </w:del>
    </w:p>
    <w:p w14:paraId="4D03174E" w14:textId="2F49E89D" w:rsidR="00732F55"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ins w:id="418" w:author="Autor">
        <w:r>
          <w:rPr>
            <w:rFonts w:ascii="Times New Roman" w:eastAsia="Times New Roman" w:hAnsi="Times New Roman" w:cs="Times New Roman"/>
            <w:lang w:eastAsia="sk-SK"/>
          </w:rPr>
          <w:t>p</w:t>
        </w:r>
        <w:r w:rsidR="0042789A">
          <w:rPr>
            <w:rFonts w:ascii="Times New Roman" w:eastAsia="Times New Roman" w:hAnsi="Times New Roman" w:cs="Times New Roman"/>
            <w:lang w:eastAsia="sk-SK"/>
          </w:rPr>
          <w:t>rehľad</w:t>
        </w:r>
      </w:ins>
      <w:del w:id="419" w:author="Autor">
        <w:r w:rsidR="00732F55" w:rsidRPr="00F55875">
          <w:rPr>
            <w:rFonts w:ascii="Times New Roman" w:eastAsia="Times New Roman" w:hAnsi="Times New Roman" w:cs="Times New Roman"/>
            <w:lang w:eastAsia="sk-SK"/>
          </w:rPr>
          <w:delText>P</w:delText>
        </w:r>
        <w:r w:rsidR="0042789A">
          <w:rPr>
            <w:rFonts w:ascii="Times New Roman" w:eastAsia="Times New Roman" w:hAnsi="Times New Roman" w:cs="Times New Roman"/>
            <w:lang w:eastAsia="sk-SK"/>
          </w:rPr>
          <w:delText>rehľad</w:delText>
        </w:r>
      </w:del>
      <w:r w:rsidR="0042789A">
        <w:rPr>
          <w:rFonts w:ascii="Times New Roman" w:eastAsia="Times New Roman" w:hAnsi="Times New Roman" w:cs="Times New Roman"/>
          <w:lang w:eastAsia="sk-SK"/>
        </w:rPr>
        <w:t xml:space="preserve"> p</w:t>
      </w:r>
      <w:r w:rsidR="00732F55" w:rsidRPr="00F55875">
        <w:rPr>
          <w:rFonts w:ascii="Times New Roman" w:eastAsia="Times New Roman" w:hAnsi="Times New Roman" w:cs="Times New Roman"/>
          <w:lang w:eastAsia="sk-SK"/>
        </w:rPr>
        <w:t>očtu miest vykonávajúcich podporné činnosti</w:t>
      </w:r>
      <w:r w:rsidR="00CF6705">
        <w:rPr>
          <w:rFonts w:ascii="Times New Roman" w:eastAsia="Times New Roman" w:hAnsi="Times New Roman" w:cs="Times New Roman"/>
          <w:lang w:eastAsia="sk-SK"/>
        </w:rPr>
        <w:t xml:space="preserve"> pre AK EŠIF</w:t>
      </w:r>
      <w:ins w:id="420" w:author="Autor">
        <w:r w:rsidR="00733867">
          <w:rPr>
            <w:rFonts w:ascii="Times New Roman" w:eastAsia="Times New Roman" w:hAnsi="Times New Roman" w:cs="Times New Roman"/>
            <w:lang w:eastAsia="sk-SK"/>
          </w:rPr>
          <w:t>,</w:t>
        </w:r>
      </w:ins>
      <w:r w:rsidR="00E56649">
        <w:rPr>
          <w:rFonts w:ascii="Times New Roman" w:eastAsia="Times New Roman" w:hAnsi="Times New Roman" w:cs="Times New Roman"/>
          <w:lang w:eastAsia="sk-SK"/>
        </w:rPr>
        <w:t xml:space="preserve"> </w:t>
      </w:r>
    </w:p>
    <w:p w14:paraId="611879CE" w14:textId="1D7B1C08" w:rsidR="004B4926"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ins w:id="421" w:author="Autor">
        <w:r>
          <w:rPr>
            <w:rFonts w:ascii="Times New Roman" w:eastAsia="Times New Roman" w:hAnsi="Times New Roman" w:cs="Times New Roman"/>
            <w:lang w:eastAsia="sk-SK"/>
          </w:rPr>
          <w:t>p</w:t>
        </w:r>
        <w:r w:rsidR="004B4926">
          <w:rPr>
            <w:rFonts w:ascii="Times New Roman" w:eastAsia="Times New Roman" w:hAnsi="Times New Roman" w:cs="Times New Roman"/>
            <w:lang w:eastAsia="sk-SK"/>
          </w:rPr>
          <w:t>rehľad</w:t>
        </w:r>
      </w:ins>
      <w:del w:id="422" w:author="Autor">
        <w:r w:rsidR="004B4926">
          <w:rPr>
            <w:rFonts w:ascii="Times New Roman" w:eastAsia="Times New Roman" w:hAnsi="Times New Roman" w:cs="Times New Roman"/>
            <w:lang w:eastAsia="sk-SK"/>
          </w:rPr>
          <w:delText xml:space="preserve">Prehľad </w:delText>
        </w:r>
        <w:r w:rsidR="00CF6705">
          <w:rPr>
            <w:rFonts w:ascii="Times New Roman" w:eastAsia="Times New Roman" w:hAnsi="Times New Roman" w:cs="Times New Roman"/>
            <w:lang w:eastAsia="sk-SK"/>
          </w:rPr>
          <w:delText>štandardizovaných</w:delText>
        </w:r>
      </w:del>
      <w:r w:rsidR="00CF6705">
        <w:rPr>
          <w:rFonts w:ascii="Times New Roman" w:eastAsia="Times New Roman" w:hAnsi="Times New Roman" w:cs="Times New Roman"/>
          <w:lang w:eastAsia="sk-SK"/>
        </w:rPr>
        <w:t xml:space="preserve"> </w:t>
      </w:r>
      <w:r w:rsidR="004B4926">
        <w:rPr>
          <w:rFonts w:ascii="Times New Roman" w:eastAsia="Times New Roman" w:hAnsi="Times New Roman" w:cs="Times New Roman"/>
          <w:lang w:eastAsia="sk-SK"/>
        </w:rPr>
        <w:t xml:space="preserve">pracovných pozícií </w:t>
      </w:r>
      <w:ins w:id="423" w:author="Autor">
        <w:r w:rsidR="0079652D">
          <w:rPr>
            <w:rFonts w:ascii="Times New Roman" w:eastAsia="Times New Roman" w:hAnsi="Times New Roman" w:cs="Times New Roman"/>
            <w:lang w:eastAsia="sk-SK"/>
          </w:rPr>
          <w:t>(</w:t>
        </w:r>
        <w:r w:rsidR="00CF6705">
          <w:rPr>
            <w:rFonts w:ascii="Times New Roman" w:eastAsia="Times New Roman" w:hAnsi="Times New Roman" w:cs="Times New Roman"/>
            <w:lang w:eastAsia="sk-SK"/>
          </w:rPr>
          <w:t>štandardizovan</w:t>
        </w:r>
        <w:r w:rsidR="0079652D">
          <w:rPr>
            <w:rFonts w:ascii="Times New Roman" w:eastAsia="Times New Roman" w:hAnsi="Times New Roman" w:cs="Times New Roman"/>
            <w:lang w:eastAsia="sk-SK"/>
          </w:rPr>
          <w:t xml:space="preserve">é, neštandardizované) </w:t>
        </w:r>
        <w:r w:rsidR="004B4926">
          <w:rPr>
            <w:rFonts w:ascii="Times New Roman" w:eastAsia="Times New Roman" w:hAnsi="Times New Roman" w:cs="Times New Roman"/>
            <w:lang w:eastAsia="sk-SK"/>
          </w:rPr>
          <w:t xml:space="preserve"> </w:t>
        </w:r>
      </w:ins>
      <w:r w:rsidR="004B4926">
        <w:rPr>
          <w:rFonts w:ascii="Times New Roman" w:eastAsia="Times New Roman" w:hAnsi="Times New Roman" w:cs="Times New Roman"/>
          <w:lang w:eastAsia="sk-SK"/>
        </w:rPr>
        <w:t>za subjekt</w:t>
      </w:r>
      <w:ins w:id="424" w:author="Autor">
        <w:r w:rsidR="00733867">
          <w:rPr>
            <w:rFonts w:ascii="Times New Roman" w:eastAsia="Times New Roman" w:hAnsi="Times New Roman" w:cs="Times New Roman"/>
            <w:lang w:eastAsia="sk-SK"/>
          </w:rPr>
          <w:t>,</w:t>
        </w:r>
      </w:ins>
    </w:p>
    <w:p w14:paraId="583B78C8" w14:textId="6EF41080" w:rsidR="00175ED7"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ins w:id="425" w:author="Autor">
        <w:r>
          <w:rPr>
            <w:rFonts w:ascii="Times New Roman" w:eastAsia="Times New Roman" w:hAnsi="Times New Roman" w:cs="Times New Roman"/>
            <w:lang w:eastAsia="sk-SK"/>
          </w:rPr>
          <w:t>f</w:t>
        </w:r>
        <w:r w:rsidR="00175ED7">
          <w:rPr>
            <w:rFonts w:ascii="Times New Roman" w:eastAsia="Times New Roman" w:hAnsi="Times New Roman" w:cs="Times New Roman"/>
            <w:lang w:eastAsia="sk-SK"/>
          </w:rPr>
          <w:t>luktuácia</w:t>
        </w:r>
      </w:ins>
      <w:del w:id="426" w:author="Autor">
        <w:r w:rsidR="00175ED7">
          <w:rPr>
            <w:rFonts w:ascii="Times New Roman" w:eastAsia="Times New Roman" w:hAnsi="Times New Roman" w:cs="Times New Roman"/>
            <w:lang w:eastAsia="sk-SK"/>
          </w:rPr>
          <w:delText>Fluktuácia</w:delText>
        </w:r>
      </w:del>
      <w:r w:rsidR="00175ED7">
        <w:rPr>
          <w:rFonts w:ascii="Times New Roman" w:eastAsia="Times New Roman" w:hAnsi="Times New Roman" w:cs="Times New Roman"/>
          <w:lang w:eastAsia="sk-SK"/>
        </w:rPr>
        <w:t xml:space="preserve"> na miestach AK EŠIF </w:t>
      </w:r>
      <w:r w:rsidR="002F2BBA">
        <w:rPr>
          <w:rFonts w:ascii="Times New Roman" w:eastAsia="Times New Roman" w:hAnsi="Times New Roman" w:cs="Times New Roman"/>
          <w:lang w:eastAsia="sk-SK"/>
        </w:rPr>
        <w:t>a jej príčiny</w:t>
      </w:r>
      <w:ins w:id="427" w:author="Autor">
        <w:r w:rsidR="00733867">
          <w:rPr>
            <w:rFonts w:ascii="Times New Roman" w:eastAsia="Times New Roman" w:hAnsi="Times New Roman" w:cs="Times New Roman"/>
            <w:lang w:eastAsia="sk-SK"/>
          </w:rPr>
          <w:t>,</w:t>
        </w:r>
      </w:ins>
    </w:p>
    <w:p w14:paraId="2429F530" w14:textId="77777777" w:rsidR="00175ED7" w:rsidRDefault="00E86FD6" w:rsidP="00947BE1">
      <w:pPr>
        <w:pStyle w:val="Odsekzoznamu"/>
        <w:numPr>
          <w:ilvl w:val="0"/>
          <w:numId w:val="60"/>
        </w:numPr>
        <w:spacing w:before="120" w:line="240" w:lineRule="auto"/>
        <w:ind w:left="851" w:hanging="425"/>
        <w:contextualSpacing w:val="0"/>
        <w:rPr>
          <w:ins w:id="428" w:author="Autor"/>
          <w:rFonts w:ascii="Times New Roman" w:eastAsia="Times New Roman" w:hAnsi="Times New Roman" w:cs="Times New Roman"/>
          <w:lang w:eastAsia="sk-SK"/>
        </w:rPr>
      </w:pPr>
      <w:ins w:id="429" w:author="Autor">
        <w:r>
          <w:rPr>
            <w:rFonts w:ascii="Times New Roman" w:eastAsia="Times New Roman" w:hAnsi="Times New Roman" w:cs="Times New Roman"/>
            <w:lang w:eastAsia="sk-SK"/>
          </w:rPr>
          <w:t>v</w:t>
        </w:r>
        <w:r w:rsidR="00C93FCA">
          <w:rPr>
            <w:rFonts w:ascii="Times New Roman" w:eastAsia="Times New Roman" w:hAnsi="Times New Roman" w:cs="Times New Roman"/>
            <w:lang w:eastAsia="sk-SK"/>
          </w:rPr>
          <w:t xml:space="preserve">yužívanie zdrojov </w:t>
        </w:r>
        <w:r w:rsidR="00834C89">
          <w:rPr>
            <w:rFonts w:ascii="Times New Roman" w:eastAsia="Times New Roman" w:hAnsi="Times New Roman" w:cs="Times New Roman"/>
            <w:lang w:eastAsia="sk-SK"/>
          </w:rPr>
          <w:t>TP</w:t>
        </w:r>
        <w:r w:rsidR="00C93FCA">
          <w:rPr>
            <w:rFonts w:ascii="Times New Roman" w:eastAsia="Times New Roman" w:hAnsi="Times New Roman" w:cs="Times New Roman"/>
            <w:lang w:eastAsia="sk-SK"/>
          </w:rPr>
          <w:t xml:space="preserve"> </w:t>
        </w:r>
        <w:r>
          <w:rPr>
            <w:rFonts w:ascii="Times New Roman" w:eastAsia="Times New Roman" w:hAnsi="Times New Roman" w:cs="Times New Roman"/>
            <w:lang w:eastAsia="sk-SK"/>
          </w:rPr>
          <w:t>vynaložené na osobné výdavky zamestnancov subjektov zapojených do riadenia, implementácie, kontroly a auditu EŠIF,</w:t>
        </w:r>
      </w:ins>
    </w:p>
    <w:p w14:paraId="4CE77396" w14:textId="78B0017C" w:rsidR="00175ED7" w:rsidRDefault="00E86FD6" w:rsidP="00947BE1">
      <w:pPr>
        <w:pStyle w:val="Odsekzoznamu"/>
        <w:numPr>
          <w:ilvl w:val="0"/>
          <w:numId w:val="41"/>
        </w:numPr>
        <w:spacing w:before="120" w:line="240" w:lineRule="auto"/>
        <w:ind w:left="851" w:hanging="425"/>
        <w:contextualSpacing w:val="0"/>
        <w:rPr>
          <w:del w:id="430" w:author="Autor"/>
          <w:rFonts w:ascii="Times New Roman" w:eastAsia="Times New Roman" w:hAnsi="Times New Roman" w:cs="Times New Roman"/>
          <w:lang w:eastAsia="sk-SK"/>
        </w:rPr>
      </w:pPr>
      <w:ins w:id="431" w:author="Autor">
        <w:r>
          <w:rPr>
            <w:rFonts w:ascii="Times New Roman" w:eastAsia="Times New Roman" w:hAnsi="Times New Roman" w:cs="Times New Roman"/>
            <w:lang w:eastAsia="sk-SK"/>
          </w:rPr>
          <w:t>v</w:t>
        </w:r>
        <w:r w:rsidR="00C93FCA">
          <w:rPr>
            <w:rFonts w:ascii="Times New Roman" w:eastAsia="Times New Roman" w:hAnsi="Times New Roman" w:cs="Times New Roman"/>
            <w:lang w:eastAsia="sk-SK"/>
          </w:rPr>
          <w:t>zdelávanie</w:t>
        </w:r>
      </w:ins>
      <w:del w:id="432" w:author="Autor">
        <w:r w:rsidR="00C93FCA">
          <w:rPr>
            <w:rFonts w:ascii="Times New Roman" w:eastAsia="Times New Roman" w:hAnsi="Times New Roman" w:cs="Times New Roman"/>
            <w:lang w:eastAsia="sk-SK"/>
          </w:rPr>
          <w:delText xml:space="preserve">Využívanie zdrojov </w:delText>
        </w:r>
        <w:r w:rsidR="00834C89">
          <w:rPr>
            <w:rFonts w:ascii="Times New Roman" w:eastAsia="Times New Roman" w:hAnsi="Times New Roman" w:cs="Times New Roman"/>
            <w:lang w:eastAsia="sk-SK"/>
          </w:rPr>
          <w:delText>TP</w:delText>
        </w:r>
        <w:r w:rsidR="00C93FCA">
          <w:rPr>
            <w:rFonts w:ascii="Times New Roman" w:eastAsia="Times New Roman" w:hAnsi="Times New Roman" w:cs="Times New Roman"/>
            <w:lang w:eastAsia="sk-SK"/>
          </w:rPr>
          <w:delText xml:space="preserve"> </w:delText>
        </w:r>
      </w:del>
    </w:p>
    <w:p w14:paraId="77D9307F" w14:textId="1335E417" w:rsidR="00C93FCA" w:rsidRDefault="00C93FCA"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del w:id="433" w:author="Autor">
        <w:r>
          <w:rPr>
            <w:rFonts w:ascii="Times New Roman" w:eastAsia="Times New Roman" w:hAnsi="Times New Roman" w:cs="Times New Roman"/>
            <w:lang w:eastAsia="sk-SK"/>
          </w:rPr>
          <w:delText>Vzdelávanie</w:delText>
        </w:r>
      </w:del>
      <w:r>
        <w:rPr>
          <w:rFonts w:ascii="Times New Roman" w:eastAsia="Times New Roman" w:hAnsi="Times New Roman" w:cs="Times New Roman"/>
          <w:lang w:eastAsia="sk-SK"/>
        </w:rPr>
        <w:t xml:space="preserve"> AK EŠIF</w:t>
      </w:r>
      <w:ins w:id="434" w:author="Autor">
        <w:r w:rsidR="00E86FD6">
          <w:rPr>
            <w:rFonts w:ascii="Times New Roman" w:eastAsia="Times New Roman" w:hAnsi="Times New Roman" w:cs="Times New Roman"/>
            <w:lang w:eastAsia="sk-SK"/>
          </w:rPr>
          <w:t>,</w:t>
        </w:r>
      </w:ins>
      <w:r>
        <w:rPr>
          <w:rFonts w:ascii="Times New Roman" w:eastAsia="Times New Roman" w:hAnsi="Times New Roman" w:cs="Times New Roman"/>
          <w:lang w:eastAsia="sk-SK"/>
        </w:rPr>
        <w:t xml:space="preserve"> </w:t>
      </w:r>
    </w:p>
    <w:p w14:paraId="66EBDB45" w14:textId="0DB0749E" w:rsidR="00C93FCA"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ins w:id="435" w:author="Autor">
        <w:r>
          <w:rPr>
            <w:rFonts w:ascii="Times New Roman" w:eastAsia="Times New Roman" w:hAnsi="Times New Roman" w:cs="Times New Roman"/>
            <w:lang w:eastAsia="sk-SK"/>
          </w:rPr>
          <w:t>ď</w:t>
        </w:r>
        <w:r w:rsidR="00C93FCA" w:rsidRPr="00BA33AA">
          <w:rPr>
            <w:rFonts w:ascii="Times New Roman" w:eastAsia="Times New Roman" w:hAnsi="Times New Roman" w:cs="Times New Roman"/>
            <w:lang w:eastAsia="sk-SK"/>
          </w:rPr>
          <w:t>alšie</w:t>
        </w:r>
      </w:ins>
      <w:del w:id="436" w:author="Autor">
        <w:r w:rsidR="00C93FCA">
          <w:rPr>
            <w:rFonts w:ascii="Times New Roman" w:eastAsia="Times New Roman" w:hAnsi="Times New Roman" w:cs="Times New Roman"/>
            <w:lang w:eastAsia="sk-SK"/>
          </w:rPr>
          <w:delText>Ďalšie</w:delText>
        </w:r>
      </w:del>
      <w:r w:rsidR="00C93FCA">
        <w:rPr>
          <w:rFonts w:ascii="Times New Roman" w:eastAsia="Times New Roman" w:hAnsi="Times New Roman" w:cs="Times New Roman"/>
          <w:lang w:eastAsia="sk-SK"/>
        </w:rPr>
        <w:t xml:space="preserve"> relevantné témy</w:t>
      </w:r>
      <w:r w:rsidR="002F2BBA">
        <w:rPr>
          <w:rFonts w:ascii="Times New Roman" w:eastAsia="Times New Roman" w:hAnsi="Times New Roman" w:cs="Times New Roman"/>
          <w:lang w:eastAsia="sk-SK"/>
        </w:rPr>
        <w:t xml:space="preserve"> (</w:t>
      </w:r>
      <w:ins w:id="437" w:author="Autor">
        <w:r w:rsidR="00BA33AA">
          <w:rPr>
            <w:rFonts w:ascii="Times New Roman" w:eastAsia="Times New Roman" w:hAnsi="Times New Roman" w:cs="Times New Roman"/>
            <w:lang w:eastAsia="sk-SK"/>
          </w:rPr>
          <w:t>za oblasť</w:t>
        </w:r>
      </w:ins>
      <w:del w:id="438" w:author="Autor">
        <w:r w:rsidR="002F2BBA">
          <w:rPr>
            <w:rFonts w:ascii="Times New Roman" w:eastAsia="Times New Roman" w:hAnsi="Times New Roman" w:cs="Times New Roman"/>
            <w:lang w:eastAsia="sk-SK"/>
          </w:rPr>
          <w:delText>riadenie</w:delText>
        </w:r>
      </w:del>
      <w:r w:rsidR="002F2BBA">
        <w:rPr>
          <w:rFonts w:ascii="Times New Roman" w:eastAsia="Times New Roman" w:hAnsi="Times New Roman" w:cs="Times New Roman"/>
          <w:lang w:eastAsia="sk-SK"/>
        </w:rPr>
        <w:t xml:space="preserve"> ľudských zdrojov</w:t>
      </w:r>
      <w:r w:rsidR="001D518D">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w:t>
      </w:r>
      <w:ins w:id="439" w:author="Autor">
        <w:r w:rsidR="00BA33AA">
          <w:rPr>
            <w:rFonts w:ascii="Times New Roman" w:eastAsia="Times New Roman" w:hAnsi="Times New Roman" w:cs="Times New Roman"/>
            <w:lang w:eastAsia="sk-SK"/>
          </w:rPr>
          <w:t>napr.</w:t>
        </w:r>
        <w:r w:rsidR="002F2BBA" w:rsidRPr="00BA33AA">
          <w:rPr>
            <w:rFonts w:ascii="Times New Roman" w:eastAsia="Times New Roman" w:hAnsi="Times New Roman" w:cs="Times New Roman"/>
            <w:lang w:eastAsia="sk-SK"/>
          </w:rPr>
          <w:t xml:space="preserve"> </w:t>
        </w:r>
      </w:ins>
      <w:r w:rsidR="002F2BBA">
        <w:rPr>
          <w:rFonts w:ascii="Times New Roman" w:eastAsia="Times New Roman" w:hAnsi="Times New Roman" w:cs="Times New Roman"/>
          <w:lang w:eastAsia="sk-SK"/>
        </w:rPr>
        <w:t xml:space="preserve">prijímanie nových zamestnancov, motivácia, odmeňovanie, </w:t>
      </w:r>
      <w:ins w:id="440" w:author="Autor">
        <w:r w:rsidR="00BC14CE">
          <w:rPr>
            <w:rFonts w:ascii="Times New Roman" w:eastAsia="Times New Roman" w:hAnsi="Times New Roman" w:cs="Times New Roman"/>
            <w:lang w:eastAsia="sk-SK"/>
          </w:rPr>
          <w:t xml:space="preserve">čerpanie zdrojov TP podľa OP </w:t>
        </w:r>
        <w:r w:rsidR="002F2BBA" w:rsidRPr="00BA33AA">
          <w:rPr>
            <w:rFonts w:ascii="Times New Roman" w:eastAsia="Times New Roman" w:hAnsi="Times New Roman" w:cs="Times New Roman"/>
            <w:lang w:eastAsia="sk-SK"/>
          </w:rPr>
          <w:t>atď.)</w:t>
        </w:r>
        <w:r w:rsidR="00733867">
          <w:rPr>
            <w:rFonts w:ascii="Times New Roman" w:eastAsia="Times New Roman" w:hAnsi="Times New Roman" w:cs="Times New Roman"/>
            <w:lang w:eastAsia="sk-SK"/>
          </w:rPr>
          <w:t>,</w:t>
        </w:r>
      </w:ins>
      <w:del w:id="441" w:author="Autor">
        <w:r w:rsidR="002F2BBA">
          <w:rPr>
            <w:rFonts w:ascii="Times New Roman" w:eastAsia="Times New Roman" w:hAnsi="Times New Roman" w:cs="Times New Roman"/>
            <w:lang w:eastAsia="sk-SK"/>
          </w:rPr>
          <w:delText>atď.)</w:delText>
        </w:r>
      </w:del>
    </w:p>
    <w:p w14:paraId="457683AD" w14:textId="77777777" w:rsidR="00C93FCA" w:rsidRPr="00BA33AA" w:rsidRDefault="007B2A51" w:rsidP="00947BE1">
      <w:pPr>
        <w:pStyle w:val="Odsekzoznamu"/>
        <w:numPr>
          <w:ilvl w:val="0"/>
          <w:numId w:val="60"/>
        </w:numPr>
        <w:spacing w:before="120" w:line="240" w:lineRule="auto"/>
        <w:ind w:left="851" w:hanging="425"/>
        <w:contextualSpacing w:val="0"/>
        <w:rPr>
          <w:ins w:id="442" w:author="Autor"/>
          <w:rFonts w:ascii="Times New Roman" w:eastAsia="Times New Roman" w:hAnsi="Times New Roman" w:cs="Times New Roman"/>
          <w:lang w:eastAsia="sk-SK"/>
        </w:rPr>
      </w:pPr>
      <w:ins w:id="443" w:author="Autor">
        <w:r>
          <w:rPr>
            <w:rFonts w:ascii="Times New Roman" w:eastAsia="Times New Roman" w:hAnsi="Times New Roman" w:cs="Times New Roman"/>
            <w:lang w:eastAsia="sk-SK"/>
          </w:rPr>
          <w:t>z</w:t>
        </w:r>
        <w:r w:rsidR="00BA33AA">
          <w:rPr>
            <w:rFonts w:ascii="Times New Roman" w:eastAsia="Times New Roman" w:hAnsi="Times New Roman" w:cs="Times New Roman"/>
            <w:lang w:eastAsia="sk-SK"/>
          </w:rPr>
          <w:t>hrnutie</w:t>
        </w:r>
        <w:r w:rsidR="00733867">
          <w:rPr>
            <w:rFonts w:ascii="Times New Roman" w:eastAsia="Times New Roman" w:hAnsi="Times New Roman" w:cs="Times New Roman"/>
            <w:lang w:eastAsia="sk-SK"/>
          </w:rPr>
          <w:t>,</w:t>
        </w:r>
      </w:ins>
    </w:p>
    <w:p w14:paraId="6EA6591D" w14:textId="77777777" w:rsidR="002F2BBA" w:rsidRPr="00BA33AA" w:rsidRDefault="00E86FD6" w:rsidP="00947BE1">
      <w:pPr>
        <w:pStyle w:val="Odsekzoznamu"/>
        <w:numPr>
          <w:ilvl w:val="0"/>
          <w:numId w:val="60"/>
        </w:numPr>
        <w:spacing w:before="120" w:line="240" w:lineRule="auto"/>
        <w:ind w:left="851" w:hanging="425"/>
        <w:contextualSpacing w:val="0"/>
        <w:rPr>
          <w:ins w:id="444" w:author="Autor"/>
          <w:rFonts w:ascii="Times New Roman" w:eastAsia="Times New Roman" w:hAnsi="Times New Roman" w:cs="Times New Roman"/>
          <w:lang w:eastAsia="sk-SK"/>
        </w:rPr>
      </w:pPr>
      <w:ins w:id="445" w:author="Autor">
        <w:r>
          <w:rPr>
            <w:rFonts w:ascii="Times New Roman" w:eastAsia="Times New Roman" w:hAnsi="Times New Roman" w:cs="Times New Roman"/>
            <w:lang w:eastAsia="sk-SK"/>
          </w:rPr>
          <w:t>p</w:t>
        </w:r>
        <w:r w:rsidR="002F2BBA" w:rsidRPr="00BA33AA">
          <w:rPr>
            <w:rFonts w:ascii="Times New Roman" w:eastAsia="Times New Roman" w:hAnsi="Times New Roman" w:cs="Times New Roman"/>
            <w:lang w:eastAsia="sk-SK"/>
          </w:rPr>
          <w:t>rílohy</w:t>
        </w:r>
        <w:r w:rsidR="00EF30EC" w:rsidRPr="00BA33AA">
          <w:rPr>
            <w:rFonts w:ascii="Times New Roman" w:eastAsia="Times New Roman" w:hAnsi="Times New Roman" w:cs="Times New Roman"/>
            <w:lang w:eastAsia="sk-SK"/>
          </w:rPr>
          <w:t>.</w:t>
        </w:r>
        <w:r w:rsidR="002F2BBA" w:rsidRPr="00BA33AA">
          <w:rPr>
            <w:rFonts w:ascii="Times New Roman" w:eastAsia="Times New Roman" w:hAnsi="Times New Roman" w:cs="Times New Roman"/>
            <w:lang w:eastAsia="sk-SK"/>
          </w:rPr>
          <w:t xml:space="preserve"> </w:t>
        </w:r>
      </w:ins>
    </w:p>
    <w:p w14:paraId="67652EA0" w14:textId="7EB5A27F" w:rsidR="00C93FCA" w:rsidRDefault="0079652D" w:rsidP="00F72BCB">
      <w:pPr>
        <w:pStyle w:val="Odsekzoznamu"/>
        <w:numPr>
          <w:ilvl w:val="0"/>
          <w:numId w:val="41"/>
        </w:numPr>
        <w:spacing w:before="120" w:line="240" w:lineRule="auto"/>
        <w:ind w:left="850" w:hanging="425"/>
        <w:contextualSpacing w:val="0"/>
        <w:rPr>
          <w:del w:id="446" w:author="Autor"/>
          <w:rFonts w:ascii="Times New Roman" w:eastAsia="Times New Roman" w:hAnsi="Times New Roman" w:cs="Times New Roman"/>
          <w:lang w:eastAsia="sk-SK"/>
        </w:rPr>
      </w:pPr>
      <w:ins w:id="447" w:author="Autor">
        <w:r>
          <w:rPr>
            <w:rFonts w:ascii="Times New Roman" w:hAnsi="Times New Roman" w:cs="Times New Roman"/>
          </w:rPr>
          <w:lastRenderedPageBreak/>
          <w:t xml:space="preserve">MIRRI SR </w:t>
        </w:r>
        <w:r w:rsidR="003D3A25">
          <w:rPr>
            <w:rFonts w:ascii="Times New Roman" w:hAnsi="Times New Roman" w:cs="Times New Roman"/>
          </w:rPr>
          <w:t>vyprac</w:t>
        </w:r>
        <w:r w:rsidR="00BC14CE">
          <w:rPr>
            <w:rFonts w:ascii="Times New Roman" w:hAnsi="Times New Roman" w:cs="Times New Roman"/>
          </w:rPr>
          <w:t>ováva</w:t>
        </w:r>
      </w:ins>
      <w:del w:id="448" w:author="Autor">
        <w:r w:rsidR="0042789A">
          <w:rPr>
            <w:rFonts w:ascii="Times New Roman" w:eastAsia="Times New Roman" w:hAnsi="Times New Roman" w:cs="Times New Roman"/>
            <w:lang w:eastAsia="sk-SK"/>
          </w:rPr>
          <w:delText xml:space="preserve">Záver, hlavné </w:delText>
        </w:r>
        <w:r w:rsidR="00C93FCA">
          <w:rPr>
            <w:rFonts w:ascii="Times New Roman" w:eastAsia="Times New Roman" w:hAnsi="Times New Roman" w:cs="Times New Roman"/>
            <w:lang w:eastAsia="sk-SK"/>
          </w:rPr>
          <w:delText>zistenia a</w:delText>
        </w:r>
        <w:r w:rsidR="002F2BBA">
          <w:rPr>
            <w:rFonts w:ascii="Times New Roman" w:eastAsia="Times New Roman" w:hAnsi="Times New Roman" w:cs="Times New Roman"/>
            <w:lang w:eastAsia="sk-SK"/>
          </w:rPr>
          <w:delText> </w:delText>
        </w:r>
        <w:r w:rsidR="00C93FCA">
          <w:rPr>
            <w:rFonts w:ascii="Times New Roman" w:eastAsia="Times New Roman" w:hAnsi="Times New Roman" w:cs="Times New Roman"/>
            <w:lang w:eastAsia="sk-SK"/>
          </w:rPr>
          <w:delText>odporúčania</w:delText>
        </w:r>
        <w:r w:rsidR="002F2BBA">
          <w:rPr>
            <w:rFonts w:ascii="Times New Roman" w:eastAsia="Times New Roman" w:hAnsi="Times New Roman" w:cs="Times New Roman"/>
            <w:lang w:eastAsia="sk-SK"/>
          </w:rPr>
          <w:delText xml:space="preserve"> </w:delText>
        </w:r>
      </w:del>
    </w:p>
    <w:p w14:paraId="28235D16" w14:textId="093FF471" w:rsidR="002F2BBA" w:rsidRDefault="007B7247" w:rsidP="00F72BCB">
      <w:pPr>
        <w:pStyle w:val="Odsekzoznamu"/>
        <w:numPr>
          <w:ilvl w:val="0"/>
          <w:numId w:val="41"/>
        </w:numPr>
        <w:spacing w:before="120" w:line="240" w:lineRule="auto"/>
        <w:ind w:left="850" w:hanging="425"/>
        <w:contextualSpacing w:val="0"/>
        <w:rPr>
          <w:del w:id="449" w:author="Autor"/>
          <w:rFonts w:ascii="Times New Roman" w:eastAsia="Times New Roman" w:hAnsi="Times New Roman" w:cs="Times New Roman"/>
          <w:lang w:eastAsia="sk-SK"/>
        </w:rPr>
      </w:pPr>
      <w:del w:id="450" w:author="Autor">
        <w:r>
          <w:rPr>
            <w:rFonts w:ascii="Times New Roman" w:eastAsia="Times New Roman" w:hAnsi="Times New Roman" w:cs="Times New Roman"/>
            <w:lang w:eastAsia="sk-SK"/>
          </w:rPr>
          <w:delText>P</w:delText>
        </w:r>
        <w:r w:rsidR="002F2BBA">
          <w:rPr>
            <w:rFonts w:ascii="Times New Roman" w:eastAsia="Times New Roman" w:hAnsi="Times New Roman" w:cs="Times New Roman"/>
            <w:lang w:eastAsia="sk-SK"/>
          </w:rPr>
          <w:delText>rílohy</w:delText>
        </w:r>
        <w:r w:rsidR="00EF30EC">
          <w:rPr>
            <w:rFonts w:ascii="Times New Roman" w:eastAsia="Times New Roman" w:hAnsi="Times New Roman" w:cs="Times New Roman"/>
            <w:lang w:eastAsia="sk-SK"/>
          </w:rPr>
          <w:delText>.</w:delText>
        </w:r>
        <w:r w:rsidR="002F2BBA">
          <w:rPr>
            <w:rFonts w:ascii="Times New Roman" w:eastAsia="Times New Roman" w:hAnsi="Times New Roman" w:cs="Times New Roman"/>
            <w:lang w:eastAsia="sk-SK"/>
          </w:rPr>
          <w:delText xml:space="preserve"> </w:delText>
        </w:r>
      </w:del>
    </w:p>
    <w:p w14:paraId="263C7B01" w14:textId="1927D0CF" w:rsidR="006C053C" w:rsidRDefault="007B7247" w:rsidP="00FF0994">
      <w:pPr>
        <w:numPr>
          <w:ilvl w:val="0"/>
          <w:numId w:val="10"/>
        </w:numPr>
        <w:spacing w:before="120" w:line="240" w:lineRule="auto"/>
        <w:ind w:left="426" w:hanging="426"/>
        <w:rPr>
          <w:rFonts w:ascii="Times New Roman" w:hAnsi="Times New Roman" w:cs="Times New Roman"/>
        </w:rPr>
      </w:pPr>
      <w:del w:id="451" w:author="Autor">
        <w:r>
          <w:rPr>
            <w:rFonts w:ascii="Times New Roman" w:hAnsi="Times New Roman" w:cs="Times New Roman"/>
          </w:rPr>
          <w:delText>V súlade s</w:delText>
        </w:r>
        <w:r w:rsidR="00BE09B0">
          <w:rPr>
            <w:rFonts w:ascii="Times New Roman" w:hAnsi="Times New Roman" w:cs="Times New Roman"/>
          </w:rPr>
          <w:delText xml:space="preserve"> príslušnou </w:delText>
        </w:r>
        <w:r w:rsidR="005E3CBF">
          <w:rPr>
            <w:rFonts w:ascii="Times New Roman" w:hAnsi="Times New Roman" w:cs="Times New Roman"/>
          </w:rPr>
          <w:delText xml:space="preserve">kapitolou </w:delText>
        </w:r>
        <w:r w:rsidR="00D61C1D">
          <w:rPr>
            <w:rFonts w:ascii="Times New Roman" w:hAnsi="Times New Roman" w:cs="Times New Roman"/>
          </w:rPr>
          <w:delText>Systém</w:delText>
        </w:r>
        <w:r w:rsidR="00BE09B0">
          <w:rPr>
            <w:rFonts w:ascii="Times New Roman" w:hAnsi="Times New Roman" w:cs="Times New Roman"/>
          </w:rPr>
          <w:delText>u</w:delText>
        </w:r>
        <w:r w:rsidR="00D61C1D">
          <w:rPr>
            <w:rFonts w:ascii="Times New Roman" w:hAnsi="Times New Roman" w:cs="Times New Roman"/>
          </w:rPr>
          <w:delText xml:space="preserve"> riadenia EŠIF </w:delText>
        </w:r>
        <w:r w:rsidR="00C53543">
          <w:rPr>
            <w:rFonts w:ascii="Times New Roman" w:hAnsi="Times New Roman" w:cs="Times New Roman"/>
          </w:rPr>
          <w:delText>vypracuje ÚV SR</w:delText>
        </w:r>
      </w:del>
      <w:r w:rsidR="00C53543">
        <w:rPr>
          <w:rFonts w:ascii="Times New Roman" w:hAnsi="Times New Roman" w:cs="Times New Roman"/>
        </w:rPr>
        <w:t xml:space="preserve"> </w:t>
      </w:r>
      <w:r w:rsidR="00EF30EC">
        <w:rPr>
          <w:rFonts w:ascii="Times New Roman" w:hAnsi="Times New Roman" w:cs="Times New Roman"/>
        </w:rPr>
        <w:t>Informáci</w:t>
      </w:r>
      <w:r w:rsidR="00C53543">
        <w:rPr>
          <w:rFonts w:ascii="Times New Roman" w:hAnsi="Times New Roman" w:cs="Times New Roman"/>
        </w:rPr>
        <w:t>u</w:t>
      </w:r>
      <w:r w:rsidR="00EF30EC">
        <w:rPr>
          <w:rFonts w:ascii="Times New Roman" w:hAnsi="Times New Roman" w:cs="Times New Roman"/>
        </w:rPr>
        <w:t xml:space="preserve"> o</w:t>
      </w:r>
      <w:r w:rsidR="004E6707">
        <w:rPr>
          <w:rFonts w:ascii="Times New Roman" w:hAnsi="Times New Roman" w:cs="Times New Roman"/>
        </w:rPr>
        <w:t xml:space="preserve"> stave AK EŠIF </w:t>
      </w:r>
      <w:r w:rsidR="0032618C">
        <w:rPr>
          <w:rFonts w:ascii="Times New Roman" w:hAnsi="Times New Roman" w:cs="Times New Roman"/>
        </w:rPr>
        <w:t xml:space="preserve">raz ročne za rok „n“, ktorú zverejní najneskôr do </w:t>
      </w:r>
      <w:ins w:id="452" w:author="Autor">
        <w:r w:rsidR="0032618C" w:rsidRPr="003122CF">
          <w:rPr>
            <w:rFonts w:ascii="Times New Roman" w:hAnsi="Times New Roman" w:cs="Times New Roman"/>
          </w:rPr>
          <w:t>3</w:t>
        </w:r>
        <w:r w:rsidR="0079652D" w:rsidRPr="003122CF">
          <w:rPr>
            <w:rFonts w:ascii="Times New Roman" w:hAnsi="Times New Roman" w:cs="Times New Roman"/>
          </w:rPr>
          <w:t>0</w:t>
        </w:r>
        <w:r w:rsidR="0032618C" w:rsidRPr="003122CF">
          <w:rPr>
            <w:rFonts w:ascii="Times New Roman" w:hAnsi="Times New Roman" w:cs="Times New Roman"/>
          </w:rPr>
          <w:t>.</w:t>
        </w:r>
        <w:r w:rsidR="001B04B9" w:rsidRPr="003122CF">
          <w:rPr>
            <w:rFonts w:ascii="Times New Roman" w:hAnsi="Times New Roman" w:cs="Times New Roman"/>
          </w:rPr>
          <w:t>0</w:t>
        </w:r>
        <w:r w:rsidR="0079652D" w:rsidRPr="003122CF">
          <w:rPr>
            <w:rFonts w:ascii="Times New Roman" w:hAnsi="Times New Roman" w:cs="Times New Roman"/>
          </w:rPr>
          <w:t>4</w:t>
        </w:r>
      </w:ins>
      <w:del w:id="453" w:author="Autor">
        <w:r w:rsidR="0032618C">
          <w:rPr>
            <w:rFonts w:ascii="Times New Roman" w:hAnsi="Times New Roman" w:cs="Times New Roman"/>
          </w:rPr>
          <w:delText>31.</w:delText>
        </w:r>
        <w:r w:rsidR="001B04B9">
          <w:rPr>
            <w:rFonts w:ascii="Times New Roman" w:hAnsi="Times New Roman" w:cs="Times New Roman"/>
          </w:rPr>
          <w:delText xml:space="preserve"> 0</w:delText>
        </w:r>
        <w:r w:rsidR="0032618C">
          <w:rPr>
            <w:rFonts w:ascii="Times New Roman" w:hAnsi="Times New Roman" w:cs="Times New Roman"/>
          </w:rPr>
          <w:delText>8</w:delText>
        </w:r>
      </w:del>
      <w:r w:rsidR="0032618C">
        <w:rPr>
          <w:rFonts w:ascii="Times New Roman" w:hAnsi="Times New Roman" w:cs="Times New Roman"/>
        </w:rPr>
        <w:t xml:space="preserve">. roku </w:t>
      </w:r>
      <w:r w:rsidR="00672DEB">
        <w:rPr>
          <w:rFonts w:ascii="Times New Roman" w:hAnsi="Times New Roman" w:cs="Times New Roman"/>
        </w:rPr>
        <w:t>„</w:t>
      </w:r>
      <w:r w:rsidR="0032618C">
        <w:rPr>
          <w:rFonts w:ascii="Times New Roman" w:hAnsi="Times New Roman" w:cs="Times New Roman"/>
        </w:rPr>
        <w:t>n+1</w:t>
      </w:r>
      <w:r w:rsidR="00672DEB">
        <w:rPr>
          <w:rFonts w:ascii="Times New Roman" w:hAnsi="Times New Roman" w:cs="Times New Roman"/>
        </w:rPr>
        <w:t>“</w:t>
      </w:r>
      <w:r w:rsidR="0032618C">
        <w:rPr>
          <w:rFonts w:ascii="Times New Roman" w:hAnsi="Times New Roman" w:cs="Times New Roman"/>
        </w:rPr>
        <w:t>.</w:t>
      </w:r>
    </w:p>
    <w:p w14:paraId="492E40B0" w14:textId="0902B9BF" w:rsidR="00754837" w:rsidRDefault="001370E1" w:rsidP="003665E8">
      <w:pPr>
        <w:numPr>
          <w:ilvl w:val="0"/>
          <w:numId w:val="10"/>
        </w:numPr>
        <w:spacing w:before="120" w:line="240" w:lineRule="auto"/>
        <w:ind w:left="426" w:hanging="426"/>
        <w:rPr>
          <w:rFonts w:ascii="Times New Roman" w:hAnsi="Times New Roman" w:cs="Times New Roman"/>
        </w:rPr>
      </w:pPr>
      <w:r>
        <w:rPr>
          <w:rFonts w:ascii="Times New Roman" w:hAnsi="Times New Roman" w:cs="Times New Roman"/>
        </w:rPr>
        <w:t xml:space="preserve">Informácia o stave AK EŠIF je </w:t>
      </w:r>
      <w:r w:rsidR="009C2144">
        <w:rPr>
          <w:rFonts w:ascii="Times New Roman" w:hAnsi="Times New Roman" w:cs="Times New Roman"/>
        </w:rPr>
        <w:t xml:space="preserve">po schválení </w:t>
      </w:r>
      <w:ins w:id="454" w:author="Autor">
        <w:r w:rsidR="0079652D" w:rsidRPr="00EA25C7">
          <w:rPr>
            <w:rFonts w:ascii="Times New Roman" w:hAnsi="Times New Roman" w:cs="Times New Roman"/>
          </w:rPr>
          <w:t>ministrom MIRRI</w:t>
        </w:r>
      </w:ins>
      <w:del w:id="455" w:author="Autor">
        <w:r w:rsidR="009C2144">
          <w:rPr>
            <w:rFonts w:ascii="Times New Roman" w:hAnsi="Times New Roman" w:cs="Times New Roman"/>
          </w:rPr>
          <w:delText>vedúcim ÚV</w:delText>
        </w:r>
      </w:del>
      <w:r w:rsidR="009C2144">
        <w:rPr>
          <w:rFonts w:ascii="Times New Roman" w:hAnsi="Times New Roman" w:cs="Times New Roman"/>
        </w:rPr>
        <w:t xml:space="preserve"> SR</w:t>
      </w:r>
      <w:del w:id="456" w:author="Autor">
        <w:r w:rsidR="00071668">
          <w:rPr>
            <w:rFonts w:ascii="Times New Roman" w:hAnsi="Times New Roman" w:cs="Times New Roman"/>
          </w:rPr>
          <w:delText>,</w:delText>
        </w:r>
      </w:del>
      <w:r w:rsidR="009C2144">
        <w:rPr>
          <w:rFonts w:ascii="Times New Roman" w:hAnsi="Times New Roman" w:cs="Times New Roman"/>
        </w:rPr>
        <w:t xml:space="preserve"> </w:t>
      </w:r>
      <w:r>
        <w:rPr>
          <w:rFonts w:ascii="Times New Roman" w:hAnsi="Times New Roman" w:cs="Times New Roman"/>
        </w:rPr>
        <w:t>zverejnen</w:t>
      </w:r>
      <w:r w:rsidR="009C2144">
        <w:rPr>
          <w:rFonts w:ascii="Times New Roman" w:hAnsi="Times New Roman" w:cs="Times New Roman"/>
        </w:rPr>
        <w:t>á</w:t>
      </w:r>
      <w:r>
        <w:rPr>
          <w:rFonts w:ascii="Times New Roman" w:hAnsi="Times New Roman" w:cs="Times New Roman"/>
        </w:rPr>
        <w:t xml:space="preserve"> </w:t>
      </w:r>
      <w:r w:rsidR="00EF30EC">
        <w:rPr>
          <w:rFonts w:ascii="Times New Roman" w:hAnsi="Times New Roman" w:cs="Times New Roman"/>
        </w:rPr>
        <w:t xml:space="preserve">na </w:t>
      </w:r>
      <w:hyperlink r:id="rId14" w:history="1">
        <w:r w:rsidR="00EF30EC" w:rsidRPr="006C2C79">
          <w:rPr>
            <w:rFonts w:ascii="Times New Roman" w:hAnsi="Times New Roman" w:cs="Times New Roman"/>
          </w:rPr>
          <w:t>www.partnerskadohoda.gov.sk</w:t>
        </w:r>
      </w:hyperlink>
      <w:r w:rsidR="00B65160">
        <w:rPr>
          <w:rFonts w:ascii="Times New Roman" w:hAnsi="Times New Roman" w:cs="Times New Roman"/>
        </w:rPr>
        <w:t xml:space="preserve"> </w:t>
      </w:r>
      <w:ins w:id="457" w:author="Autor">
        <w:r w:rsidR="00EF30EC" w:rsidRPr="00EA25C7">
          <w:rPr>
            <w:rFonts w:ascii="Times New Roman" w:hAnsi="Times New Roman" w:cs="Times New Roman"/>
          </w:rPr>
          <w:t>a</w:t>
        </w:r>
      </w:ins>
      <w:del w:id="458" w:author="Autor">
        <w:r w:rsidR="00EF30EC" w:rsidRPr="00B65160">
          <w:rPr>
            <w:rFonts w:ascii="Times New Roman" w:hAnsi="Times New Roman" w:cs="Times New Roman"/>
          </w:rPr>
          <w:delText>a</w:delText>
        </w:r>
        <w:r w:rsidR="00672DEB">
          <w:rPr>
            <w:rFonts w:ascii="Times New Roman" w:hAnsi="Times New Roman" w:cs="Times New Roman"/>
          </w:rPr>
          <w:delText>j</w:delText>
        </w:r>
      </w:del>
      <w:r w:rsidR="00EF30EC" w:rsidRPr="00B65160">
        <w:rPr>
          <w:rFonts w:ascii="Times New Roman" w:hAnsi="Times New Roman" w:cs="Times New Roman"/>
        </w:rPr>
        <w:t xml:space="preserve"> na webovom sídle gestora AK EŠIF</w:t>
      </w:r>
      <w:r w:rsidR="00DF7ED0" w:rsidRPr="00B65160">
        <w:rPr>
          <w:rFonts w:ascii="Times New Roman" w:hAnsi="Times New Roman" w:cs="Times New Roman"/>
        </w:rPr>
        <w:t xml:space="preserve"> </w:t>
      </w:r>
      <w:ins w:id="459" w:author="Autor">
        <w:r w:rsidR="0079652D" w:rsidRPr="00EA25C7">
          <w:rPr>
            <w:rFonts w:ascii="Times New Roman" w:hAnsi="Times New Roman" w:cs="Times New Roman"/>
          </w:rPr>
          <w:t xml:space="preserve"> </w:t>
        </w:r>
        <w:r w:rsidR="00361BB0">
          <w:fldChar w:fldCharType="begin"/>
        </w:r>
        <w:r w:rsidR="00361BB0">
          <w:instrText xml:space="preserve"> HYPERLINK "https://cpv.mirri.gov.sk/" </w:instrText>
        </w:r>
        <w:r w:rsidR="00361BB0">
          <w:fldChar w:fldCharType="separate"/>
        </w:r>
        <w:r w:rsidR="0079652D" w:rsidRPr="00EA25C7">
          <w:rPr>
            <w:rStyle w:val="Hypertextovprepojenie"/>
            <w:rFonts w:ascii="Times New Roman" w:hAnsi="Times New Roman" w:cs="Times New Roman"/>
          </w:rPr>
          <w:t>https://cpv.mirri.gov.sk/</w:t>
        </w:r>
        <w:r w:rsidR="00361BB0">
          <w:rPr>
            <w:rStyle w:val="Hypertextovprepojenie"/>
            <w:rFonts w:ascii="Times New Roman" w:hAnsi="Times New Roman" w:cs="Times New Roman"/>
          </w:rPr>
          <w:fldChar w:fldCharType="end"/>
        </w:r>
        <w:r w:rsidRPr="00EA25C7">
          <w:rPr>
            <w:rFonts w:ascii="Times New Roman" w:hAnsi="Times New Roman" w:cs="Times New Roman"/>
          </w:rPr>
          <w:t>.</w:t>
        </w:r>
      </w:ins>
      <w:del w:id="460" w:author="Autor">
        <w:r w:rsidR="00361BB0">
          <w:fldChar w:fldCharType="begin"/>
        </w:r>
        <w:r w:rsidR="00361BB0">
          <w:delInstrText xml:space="preserve"> HYPERLINK "https://cpv.vlada.gov.sk" </w:delInstrText>
        </w:r>
        <w:r w:rsidR="00361BB0">
          <w:fldChar w:fldCharType="separate"/>
        </w:r>
        <w:r w:rsidR="00966DDD" w:rsidRPr="00561E03">
          <w:rPr>
            <w:rStyle w:val="Hypertextovprepojenie"/>
            <w:rFonts w:ascii="Times New Roman" w:hAnsi="Times New Roman" w:cs="Times New Roman"/>
          </w:rPr>
          <w:delText>https://cpv.vlada.gov.sk</w:delText>
        </w:r>
        <w:r w:rsidR="00361BB0">
          <w:rPr>
            <w:rStyle w:val="Hypertextovprepojenie"/>
            <w:rFonts w:ascii="Times New Roman" w:hAnsi="Times New Roman" w:cs="Times New Roman"/>
          </w:rPr>
          <w:fldChar w:fldCharType="end"/>
        </w:r>
        <w:r w:rsidR="00966DDD">
          <w:rPr>
            <w:rFonts w:ascii="Times New Roman" w:hAnsi="Times New Roman" w:cs="Times New Roman"/>
          </w:rPr>
          <w:delText xml:space="preserve"> </w:delText>
        </w:r>
        <w:r w:rsidRPr="00B65160">
          <w:rPr>
            <w:rFonts w:ascii="Times New Roman" w:hAnsi="Times New Roman" w:cs="Times New Roman"/>
          </w:rPr>
          <w:delText>.</w:delText>
        </w:r>
      </w:del>
      <w:r w:rsidRPr="00B65160">
        <w:rPr>
          <w:rFonts w:ascii="Times New Roman" w:hAnsi="Times New Roman" w:cs="Times New Roman"/>
        </w:rPr>
        <w:t xml:space="preserve"> </w:t>
      </w:r>
    </w:p>
    <w:p w14:paraId="102F1760" w14:textId="5C80E9AE" w:rsidR="00497605" w:rsidDel="00947BE1" w:rsidRDefault="00497605" w:rsidP="003665E8">
      <w:pPr>
        <w:spacing w:before="120" w:line="240" w:lineRule="auto"/>
        <w:ind w:left="426"/>
        <w:rPr>
          <w:del w:id="461" w:author="Autor"/>
          <w:rFonts w:ascii="Times New Roman" w:hAnsi="Times New Roman" w:cs="Times New Roman"/>
        </w:rPr>
      </w:pPr>
    </w:p>
    <w:p w14:paraId="72DAA0F7" w14:textId="3A10B803" w:rsidR="00497605" w:rsidRPr="00B65160" w:rsidRDefault="00F237DF" w:rsidP="00361BB0">
      <w:pPr>
        <w:spacing w:before="120" w:line="240" w:lineRule="auto"/>
        <w:rPr>
          <w:del w:id="462" w:author="Autor"/>
          <w:rFonts w:ascii="Times New Roman" w:hAnsi="Times New Roman" w:cs="Times New Roman"/>
        </w:rPr>
      </w:pPr>
      <w:bookmarkStart w:id="463" w:name="_Toc90632603"/>
      <w:ins w:id="464" w:author="Autor">
        <w:r w:rsidRPr="00533C71">
          <w:rPr>
            <w:color w:val="365F91" w:themeColor="accent1" w:themeShade="BF"/>
          </w:rPr>
          <w:t>4</w:t>
        </w:r>
        <w:r w:rsidR="00947BE1">
          <w:rPr>
            <w:color w:val="365F91" w:themeColor="accent1" w:themeShade="BF"/>
          </w:rPr>
          <w:t xml:space="preserve"> Zodpovednosti</w:t>
        </w:r>
      </w:ins>
      <w:bookmarkEnd w:id="463"/>
    </w:p>
    <w:p w14:paraId="318C2A58" w14:textId="4538BFBE" w:rsidR="001C5DA2" w:rsidRPr="00FF0994" w:rsidRDefault="00BD32D2" w:rsidP="003665E8">
      <w:pPr>
        <w:pStyle w:val="Nadpis2"/>
        <w:numPr>
          <w:ilvl w:val="0"/>
          <w:numId w:val="0"/>
        </w:numPr>
        <w:spacing w:before="360"/>
        <w:rPr>
          <w:color w:val="365F91" w:themeColor="accent1" w:themeShade="BF"/>
        </w:rPr>
      </w:pPr>
      <w:bookmarkStart w:id="465" w:name="_Toc511292805"/>
      <w:del w:id="466" w:author="Autor">
        <w:r>
          <w:rPr>
            <w:color w:val="365F91" w:themeColor="accent1" w:themeShade="BF"/>
          </w:rPr>
          <w:delText>5</w:delText>
        </w:r>
        <w:r w:rsidR="00FF0994" w:rsidDel="00947BE1">
          <w:rPr>
            <w:color w:val="365F91" w:themeColor="accent1" w:themeShade="BF"/>
          </w:rPr>
          <w:delText xml:space="preserve"> </w:delText>
        </w:r>
        <w:r w:rsidR="006C053C" w:rsidDel="00947BE1">
          <w:rPr>
            <w:color w:val="365F91" w:themeColor="accent1" w:themeShade="BF"/>
          </w:rPr>
          <w:delText>Zodpovednosti</w:delText>
        </w:r>
      </w:del>
      <w:bookmarkEnd w:id="465"/>
      <w:r w:rsidR="006C053C">
        <w:rPr>
          <w:color w:val="365F91" w:themeColor="accent1" w:themeShade="BF"/>
        </w:rPr>
        <w:t xml:space="preserve"> </w:t>
      </w:r>
    </w:p>
    <w:p w14:paraId="52C4957A" w14:textId="3B407181" w:rsidR="006B1304" w:rsidRPr="00BE011A" w:rsidRDefault="0079652D">
      <w:pPr>
        <w:numPr>
          <w:ilvl w:val="0"/>
          <w:numId w:val="11"/>
        </w:numPr>
        <w:spacing w:before="120" w:line="240" w:lineRule="auto"/>
        <w:ind w:left="426" w:hanging="426"/>
        <w:rPr>
          <w:rFonts w:ascii="Times New Roman" w:hAnsi="Times New Roman" w:cs="Times New Roman"/>
        </w:rPr>
      </w:pPr>
      <w:ins w:id="467" w:author="Autor">
        <w:r>
          <w:rPr>
            <w:rFonts w:ascii="Times New Roman" w:hAnsi="Times New Roman" w:cs="Times New Roman"/>
          </w:rPr>
          <w:t>MIRRI</w:t>
        </w:r>
      </w:ins>
      <w:del w:id="468" w:author="Autor">
        <w:r w:rsidR="00EF30EC">
          <w:rPr>
            <w:rFonts w:ascii="Times New Roman" w:hAnsi="Times New Roman" w:cs="Times New Roman"/>
          </w:rPr>
          <w:delText>ÚV</w:delText>
        </w:r>
      </w:del>
      <w:r w:rsidR="00EF30EC">
        <w:rPr>
          <w:rFonts w:ascii="Times New Roman" w:hAnsi="Times New Roman" w:cs="Times New Roman"/>
        </w:rPr>
        <w:t xml:space="preserve"> SR ako gestor AK EŠIF zodpovedá za spracovanie Informácie o stave AK EŠIF v súlade so štruktúrou definovanou v kapitole </w:t>
      </w:r>
      <w:ins w:id="469" w:author="Autor">
        <w:r>
          <w:rPr>
            <w:rFonts w:ascii="Times New Roman" w:hAnsi="Times New Roman" w:cs="Times New Roman"/>
          </w:rPr>
          <w:t>3</w:t>
        </w:r>
      </w:ins>
      <w:del w:id="470" w:author="Autor">
        <w:r w:rsidR="00347D2A">
          <w:rPr>
            <w:rFonts w:ascii="Times New Roman" w:hAnsi="Times New Roman" w:cs="Times New Roman"/>
          </w:rPr>
          <w:delText>4</w:delText>
        </w:r>
      </w:del>
      <w:r w:rsidR="00EF30EC">
        <w:rPr>
          <w:rFonts w:ascii="Times New Roman" w:hAnsi="Times New Roman" w:cs="Times New Roman"/>
        </w:rPr>
        <w:t>, bod</w:t>
      </w:r>
      <w:r w:rsidR="00B65160">
        <w:rPr>
          <w:rFonts w:ascii="Times New Roman" w:hAnsi="Times New Roman" w:cs="Times New Roman"/>
        </w:rPr>
        <w:t>u</w:t>
      </w:r>
      <w:r w:rsidR="00EF30EC">
        <w:rPr>
          <w:rFonts w:ascii="Times New Roman" w:hAnsi="Times New Roman" w:cs="Times New Roman"/>
        </w:rPr>
        <w:t xml:space="preserve"> 2 </w:t>
      </w:r>
      <w:r w:rsidR="00834C89">
        <w:rPr>
          <w:rFonts w:ascii="Times New Roman" w:hAnsi="Times New Roman" w:cs="Times New Roman"/>
        </w:rPr>
        <w:t xml:space="preserve">tohto </w:t>
      </w:r>
      <w:r w:rsidR="00EF30EC">
        <w:rPr>
          <w:rFonts w:ascii="Times New Roman" w:hAnsi="Times New Roman" w:cs="Times New Roman"/>
        </w:rPr>
        <w:t>metodického pokynu.</w:t>
      </w:r>
    </w:p>
    <w:p w14:paraId="76D66658" w14:textId="5BC1FD80" w:rsidR="00417EB0" w:rsidRPr="00417EB0" w:rsidRDefault="0079652D" w:rsidP="00417EB0">
      <w:pPr>
        <w:numPr>
          <w:ilvl w:val="0"/>
          <w:numId w:val="11"/>
        </w:numPr>
        <w:spacing w:before="120" w:line="240" w:lineRule="auto"/>
        <w:ind w:left="426" w:hanging="426"/>
        <w:rPr>
          <w:rFonts w:ascii="Times New Roman" w:hAnsi="Times New Roman" w:cs="Times New Roman"/>
        </w:rPr>
      </w:pPr>
      <w:ins w:id="471" w:author="Autor">
        <w:r w:rsidRPr="003122CF">
          <w:rPr>
            <w:rFonts w:ascii="Times New Roman" w:hAnsi="Times New Roman" w:cs="Times New Roman"/>
          </w:rPr>
          <w:t>MIRRI</w:t>
        </w:r>
      </w:ins>
      <w:del w:id="472" w:author="Autor">
        <w:r w:rsidR="00417EB0">
          <w:rPr>
            <w:rFonts w:ascii="Times New Roman" w:hAnsi="Times New Roman" w:cs="Times New Roman"/>
          </w:rPr>
          <w:delText>ÚV</w:delText>
        </w:r>
      </w:del>
      <w:r w:rsidR="00417EB0">
        <w:rPr>
          <w:rFonts w:ascii="Times New Roman" w:hAnsi="Times New Roman" w:cs="Times New Roman"/>
        </w:rPr>
        <w:t xml:space="preserve"> SR pri príprave Informácie o stave AK EŠIF vychádza z kvantitatívnych a kvalitatívnych údajov</w:t>
      </w:r>
      <w:ins w:id="473" w:author="Autor">
        <w:r w:rsidR="00A154F1" w:rsidRPr="003122CF">
          <w:rPr>
            <w:rFonts w:ascii="Times New Roman" w:hAnsi="Times New Roman" w:cs="Times New Roman"/>
          </w:rPr>
          <w:t xml:space="preserve"> evidovaných v IS CPV</w:t>
        </w:r>
        <w:r w:rsidR="008E67E4" w:rsidRPr="003122CF">
          <w:rPr>
            <w:rStyle w:val="Odkaznapoznmkupodiarou"/>
            <w:rFonts w:ascii="Times New Roman" w:hAnsi="Times New Roman" w:cs="Times New Roman"/>
          </w:rPr>
          <w:footnoteReference w:id="5"/>
        </w:r>
        <w:r w:rsidR="00A154F1" w:rsidRPr="003122CF">
          <w:rPr>
            <w:rFonts w:ascii="Times New Roman" w:hAnsi="Times New Roman" w:cs="Times New Roman"/>
          </w:rPr>
          <w:t xml:space="preserve"> jednotlivými subjektmi zapojeným</w:t>
        </w:r>
      </w:ins>
      <w:r w:rsidR="00335C84">
        <w:rPr>
          <w:rFonts w:ascii="Times New Roman" w:hAnsi="Times New Roman" w:cs="Times New Roman"/>
        </w:rPr>
        <w:t>i</w:t>
      </w:r>
      <w:del w:id="476" w:author="Autor">
        <w:r w:rsidR="00417EB0">
          <w:rPr>
            <w:rFonts w:ascii="Times New Roman" w:hAnsi="Times New Roman" w:cs="Times New Roman"/>
          </w:rPr>
          <w:delText>. Hlavným</w:delText>
        </w:r>
        <w:r w:rsidR="00D61C1D">
          <w:rPr>
            <w:rFonts w:ascii="Times New Roman" w:hAnsi="Times New Roman" w:cs="Times New Roman"/>
          </w:rPr>
          <w:delText xml:space="preserve"> </w:delText>
        </w:r>
        <w:r w:rsidR="00417EB0">
          <w:rPr>
            <w:rFonts w:ascii="Times New Roman" w:hAnsi="Times New Roman" w:cs="Times New Roman"/>
          </w:rPr>
          <w:delText>zdroj</w:delText>
        </w:r>
        <w:r w:rsidR="00D61C1D">
          <w:rPr>
            <w:rFonts w:ascii="Times New Roman" w:hAnsi="Times New Roman" w:cs="Times New Roman"/>
          </w:rPr>
          <w:delText>om</w:delText>
        </w:r>
        <w:r w:rsidR="00417EB0">
          <w:rPr>
            <w:rFonts w:ascii="Times New Roman" w:hAnsi="Times New Roman" w:cs="Times New Roman"/>
          </w:rPr>
          <w:delText xml:space="preserve"> údajov sú </w:delText>
        </w:r>
        <w:r w:rsidR="00433EC7">
          <w:rPr>
            <w:rFonts w:ascii="Times New Roman" w:hAnsi="Times New Roman" w:cs="Times New Roman"/>
          </w:rPr>
          <w:delText>dáta subjektov</w:delText>
        </w:r>
        <w:r w:rsidR="00417EB0">
          <w:rPr>
            <w:rFonts w:ascii="Times New Roman" w:hAnsi="Times New Roman" w:cs="Times New Roman"/>
          </w:rPr>
          <w:delText xml:space="preserve"> zapojen</w:delText>
        </w:r>
        <w:r w:rsidR="00433EC7">
          <w:rPr>
            <w:rFonts w:ascii="Times New Roman" w:hAnsi="Times New Roman" w:cs="Times New Roman"/>
          </w:rPr>
          <w:delText>ých</w:delText>
        </w:r>
      </w:del>
      <w:r w:rsidR="00417EB0">
        <w:rPr>
          <w:rFonts w:ascii="Times New Roman" w:hAnsi="Times New Roman" w:cs="Times New Roman"/>
        </w:rPr>
        <w:t xml:space="preserve"> do riadenia, implementácie, kontroly a auditu EŠIF</w:t>
      </w:r>
      <w:ins w:id="477" w:author="Autor">
        <w:r w:rsidR="00417EB0" w:rsidRPr="003122CF">
          <w:rPr>
            <w:rFonts w:ascii="Times New Roman" w:hAnsi="Times New Roman" w:cs="Times New Roman"/>
          </w:rPr>
          <w:t xml:space="preserve">. </w:t>
        </w:r>
      </w:ins>
      <w:del w:id="478" w:author="Autor">
        <w:r w:rsidR="00D61C1D">
          <w:rPr>
            <w:rFonts w:ascii="Times New Roman" w:hAnsi="Times New Roman" w:cs="Times New Roman"/>
          </w:rPr>
          <w:delText xml:space="preserve"> </w:delText>
        </w:r>
        <w:r w:rsidR="0042789A">
          <w:rPr>
            <w:rFonts w:ascii="Times New Roman" w:hAnsi="Times New Roman" w:cs="Times New Roman"/>
          </w:rPr>
          <w:delText>v</w:delText>
        </w:r>
        <w:r w:rsidR="00DD0460">
          <w:rPr>
            <w:rFonts w:ascii="Times New Roman" w:hAnsi="Times New Roman" w:cs="Times New Roman"/>
          </w:rPr>
          <w:delText> </w:delText>
        </w:r>
        <w:r w:rsidR="00E07115">
          <w:rPr>
            <w:rFonts w:ascii="Times New Roman" w:hAnsi="Times New Roman" w:cs="Times New Roman"/>
          </w:rPr>
          <w:delText>IS</w:delText>
        </w:r>
        <w:r w:rsidR="00DD0460">
          <w:rPr>
            <w:rFonts w:ascii="Times New Roman" w:hAnsi="Times New Roman" w:cs="Times New Roman"/>
          </w:rPr>
          <w:delText xml:space="preserve"> </w:delText>
        </w:r>
        <w:r w:rsidR="00417EB0">
          <w:rPr>
            <w:rFonts w:ascii="Times New Roman" w:hAnsi="Times New Roman" w:cs="Times New Roman"/>
          </w:rPr>
          <w:delText>CPV</w:delText>
        </w:r>
        <w:r w:rsidR="00D61C1D">
          <w:rPr>
            <w:rFonts w:ascii="Times New Roman" w:hAnsi="Times New Roman" w:cs="Times New Roman"/>
          </w:rPr>
          <w:delText xml:space="preserve">. </w:delText>
        </w:r>
        <w:r w:rsidR="00417EB0" w:rsidRPr="00417EB0">
          <w:rPr>
            <w:rFonts w:ascii="Times New Roman" w:hAnsi="Times New Roman" w:cs="Times New Roman"/>
          </w:rPr>
          <w:delText xml:space="preserve">Pre účely </w:delText>
        </w:r>
        <w:r w:rsidR="00417EB0">
          <w:rPr>
            <w:rFonts w:ascii="Times New Roman" w:hAnsi="Times New Roman" w:cs="Times New Roman"/>
          </w:rPr>
          <w:delText>posúdenia</w:delText>
        </w:r>
        <w:r w:rsidR="00417EB0" w:rsidRPr="00417EB0">
          <w:rPr>
            <w:rFonts w:ascii="Times New Roman" w:hAnsi="Times New Roman" w:cs="Times New Roman"/>
          </w:rPr>
          <w:delText xml:space="preserve"> vybraných </w:delText>
        </w:r>
        <w:r w:rsidR="00C6295F" w:rsidRPr="00417EB0">
          <w:rPr>
            <w:rFonts w:ascii="Times New Roman" w:hAnsi="Times New Roman" w:cs="Times New Roman"/>
          </w:rPr>
          <w:delText>čast</w:delText>
        </w:r>
        <w:r w:rsidR="00C6295F">
          <w:rPr>
            <w:rFonts w:ascii="Times New Roman" w:hAnsi="Times New Roman" w:cs="Times New Roman"/>
          </w:rPr>
          <w:delText>í</w:delText>
        </w:r>
        <w:r w:rsidR="00C6295F" w:rsidRPr="00417EB0">
          <w:rPr>
            <w:rFonts w:ascii="Times New Roman" w:hAnsi="Times New Roman" w:cs="Times New Roman"/>
          </w:rPr>
          <w:delText xml:space="preserve"> </w:delText>
        </w:r>
        <w:r w:rsidR="00417EB0" w:rsidRPr="00417EB0">
          <w:rPr>
            <w:rFonts w:ascii="Times New Roman" w:hAnsi="Times New Roman" w:cs="Times New Roman"/>
          </w:rPr>
          <w:delText>systému riadenia ľudských zdrojov</w:delText>
        </w:r>
        <w:r w:rsidR="00754837">
          <w:rPr>
            <w:rFonts w:ascii="Times New Roman" w:hAnsi="Times New Roman" w:cs="Times New Roman"/>
          </w:rPr>
          <w:delText>,</w:delText>
        </w:r>
        <w:r w:rsidR="00417EB0" w:rsidRPr="00417EB0">
          <w:rPr>
            <w:rFonts w:ascii="Times New Roman" w:hAnsi="Times New Roman" w:cs="Times New Roman"/>
          </w:rPr>
          <w:delText xml:space="preserve"> zapojených do EŠIF</w:delText>
        </w:r>
        <w:r w:rsidR="00754837">
          <w:rPr>
            <w:rFonts w:ascii="Times New Roman" w:hAnsi="Times New Roman" w:cs="Times New Roman"/>
          </w:rPr>
          <w:delText>,</w:delText>
        </w:r>
        <w:r w:rsidR="00417EB0" w:rsidRPr="00417EB0">
          <w:rPr>
            <w:rFonts w:ascii="Times New Roman" w:hAnsi="Times New Roman" w:cs="Times New Roman"/>
          </w:rPr>
          <w:delText xml:space="preserve"> môže ÚV SR iniciovať </w:delText>
        </w:r>
        <w:r w:rsidR="00D61C1D">
          <w:rPr>
            <w:rFonts w:ascii="Times New Roman" w:hAnsi="Times New Roman" w:cs="Times New Roman"/>
          </w:rPr>
          <w:delText>špecifický</w:delText>
        </w:r>
        <w:r w:rsidR="00417EB0">
          <w:rPr>
            <w:rFonts w:ascii="Times New Roman" w:hAnsi="Times New Roman" w:cs="Times New Roman"/>
          </w:rPr>
          <w:delText xml:space="preserve"> zber primárnych údajov a ich spracovanie</w:delText>
        </w:r>
        <w:r w:rsidR="00417EB0" w:rsidRPr="00417EB0">
          <w:rPr>
            <w:rFonts w:ascii="Times New Roman" w:hAnsi="Times New Roman" w:cs="Times New Roman"/>
          </w:rPr>
          <w:delText>.</w:delText>
        </w:r>
      </w:del>
      <w:r w:rsidR="00417EB0" w:rsidRPr="00417EB0">
        <w:rPr>
          <w:rFonts w:ascii="Times New Roman" w:hAnsi="Times New Roman" w:cs="Times New Roman"/>
        </w:rPr>
        <w:t xml:space="preserve"> </w:t>
      </w:r>
    </w:p>
    <w:p w14:paraId="694954AD" w14:textId="372F207C" w:rsidR="00D61C1D" w:rsidRDefault="009F694C" w:rsidP="00FF0994">
      <w:pPr>
        <w:numPr>
          <w:ilvl w:val="0"/>
          <w:numId w:val="11"/>
        </w:numPr>
        <w:spacing w:before="120" w:line="240" w:lineRule="auto"/>
        <w:ind w:left="426" w:hanging="426"/>
        <w:rPr>
          <w:rFonts w:ascii="Times New Roman" w:hAnsi="Times New Roman" w:cs="Times New Roman"/>
        </w:rPr>
      </w:pPr>
      <w:ins w:id="479" w:author="Autor">
        <w:r>
          <w:rPr>
            <w:rFonts w:ascii="Times New Roman" w:hAnsi="Times New Roman" w:cs="Times New Roman"/>
          </w:rPr>
          <w:t>Subjekty verejnej správy</w:t>
        </w:r>
      </w:ins>
      <w:del w:id="480" w:author="Autor">
        <w:r w:rsidR="00684558" w:rsidRPr="00B97081">
          <w:rPr>
            <w:rFonts w:ascii="Times New Roman" w:hAnsi="Times New Roman" w:cs="Times New Roman"/>
          </w:rPr>
          <w:delText>ÚOŠS</w:delText>
        </w:r>
      </w:del>
      <w:r w:rsidR="00DA17F8">
        <w:rPr>
          <w:rFonts w:ascii="Times New Roman" w:hAnsi="Times New Roman" w:cs="Times New Roman"/>
        </w:rPr>
        <w:t xml:space="preserve"> </w:t>
      </w:r>
      <w:r w:rsidR="00D61C1D" w:rsidRPr="00B97081">
        <w:rPr>
          <w:rFonts w:ascii="Times New Roman" w:hAnsi="Times New Roman" w:cs="Times New Roman"/>
        </w:rPr>
        <w:t>predklad</w:t>
      </w:r>
      <w:r w:rsidR="00754837">
        <w:rPr>
          <w:rFonts w:ascii="Times New Roman" w:hAnsi="Times New Roman" w:cs="Times New Roman"/>
        </w:rPr>
        <w:t>ajú</w:t>
      </w:r>
      <w:r w:rsidR="00D61C1D" w:rsidRPr="00B97081">
        <w:rPr>
          <w:rFonts w:ascii="Times New Roman" w:hAnsi="Times New Roman" w:cs="Times New Roman"/>
        </w:rPr>
        <w:t xml:space="preserve"> </w:t>
      </w:r>
      <w:r w:rsidR="00FB5D57">
        <w:rPr>
          <w:rFonts w:ascii="Times New Roman" w:hAnsi="Times New Roman" w:cs="Times New Roman"/>
        </w:rPr>
        <w:t xml:space="preserve">elektronicky </w:t>
      </w:r>
      <w:ins w:id="481" w:author="Autor">
        <w:r w:rsidR="008C16EC">
          <w:rPr>
            <w:rFonts w:ascii="Times New Roman" w:hAnsi="Times New Roman" w:cs="Times New Roman"/>
          </w:rPr>
          <w:t>MIRRI</w:t>
        </w:r>
      </w:ins>
      <w:del w:id="482" w:author="Autor">
        <w:r w:rsidR="00D61C1D" w:rsidRPr="00B97081">
          <w:rPr>
            <w:rFonts w:ascii="Times New Roman" w:hAnsi="Times New Roman" w:cs="Times New Roman"/>
          </w:rPr>
          <w:delText>ÚV</w:delText>
        </w:r>
      </w:del>
      <w:r w:rsidR="00D61C1D" w:rsidRPr="00B97081">
        <w:rPr>
          <w:rFonts w:ascii="Times New Roman" w:hAnsi="Times New Roman" w:cs="Times New Roman"/>
        </w:rPr>
        <w:t xml:space="preserve"> SR údaje o stave administratívnych kapacít </w:t>
      </w:r>
      <w:r w:rsidR="00754837">
        <w:rPr>
          <w:rFonts w:ascii="Times New Roman" w:hAnsi="Times New Roman" w:cs="Times New Roman"/>
        </w:rPr>
        <w:t xml:space="preserve">EŠIF  </w:t>
      </w:r>
      <w:r w:rsidR="001C4F40" w:rsidRPr="00B97081">
        <w:rPr>
          <w:rFonts w:ascii="Times New Roman" w:hAnsi="Times New Roman" w:cs="Times New Roman"/>
        </w:rPr>
        <w:t>aj za ostatné subjekty</w:t>
      </w:r>
      <w:r w:rsidR="00754837">
        <w:rPr>
          <w:rFonts w:ascii="Times New Roman" w:hAnsi="Times New Roman" w:cs="Times New Roman"/>
        </w:rPr>
        <w:t>,</w:t>
      </w:r>
      <w:r w:rsidR="00C45E73">
        <w:rPr>
          <w:rStyle w:val="Odkaznapoznmkupodiarou"/>
          <w:rFonts w:ascii="Times New Roman" w:hAnsi="Times New Roman" w:cs="Times New Roman"/>
        </w:rPr>
        <w:footnoteReference w:id="6"/>
      </w:r>
      <w:r w:rsidR="001C4F40" w:rsidRPr="00B97081">
        <w:rPr>
          <w:rFonts w:ascii="Times New Roman" w:hAnsi="Times New Roman" w:cs="Times New Roman"/>
        </w:rPr>
        <w:t xml:space="preserve"> spadajúce do jeho rozpočtovej kapitoly</w:t>
      </w:r>
      <w:r w:rsidR="00754837">
        <w:rPr>
          <w:rFonts w:ascii="Times New Roman" w:hAnsi="Times New Roman" w:cs="Times New Roman"/>
        </w:rPr>
        <w:t>,</w:t>
      </w:r>
      <w:r w:rsidR="001C4F40" w:rsidRPr="00B97081">
        <w:rPr>
          <w:rFonts w:ascii="Times New Roman" w:hAnsi="Times New Roman" w:cs="Times New Roman"/>
        </w:rPr>
        <w:t xml:space="preserve"> zapojené do riadenia, implementácie, kontroly a auditu EŠIF </w:t>
      </w:r>
      <w:r w:rsidR="00D61C1D" w:rsidRPr="00B97081">
        <w:rPr>
          <w:rFonts w:ascii="Times New Roman" w:hAnsi="Times New Roman" w:cs="Times New Roman"/>
        </w:rPr>
        <w:t>v zmysle Systému riadenia EŠIF</w:t>
      </w:r>
      <w:r w:rsidR="007530B7" w:rsidRPr="00B97081">
        <w:rPr>
          <w:rFonts w:ascii="Times New Roman" w:hAnsi="Times New Roman" w:cs="Times New Roman"/>
        </w:rPr>
        <w:t>, Systému riadenia Programu rozvoja</w:t>
      </w:r>
      <w:r w:rsidR="007530B7" w:rsidRPr="007530B7">
        <w:rPr>
          <w:rFonts w:ascii="Times New Roman" w:hAnsi="Times New Roman" w:cs="Times New Roman"/>
        </w:rPr>
        <w:t xml:space="preserve"> vidieka SR 2014 </w:t>
      </w:r>
      <w:r w:rsidR="007530B7">
        <w:rPr>
          <w:rFonts w:ascii="Times New Roman" w:hAnsi="Times New Roman" w:cs="Times New Roman"/>
        </w:rPr>
        <w:t>–</w:t>
      </w:r>
      <w:r w:rsidR="007530B7" w:rsidRPr="007530B7">
        <w:rPr>
          <w:rFonts w:ascii="Times New Roman" w:hAnsi="Times New Roman" w:cs="Times New Roman"/>
        </w:rPr>
        <w:t xml:space="preserve"> 2020</w:t>
      </w:r>
      <w:r w:rsidR="007530B7">
        <w:rPr>
          <w:rFonts w:ascii="Times New Roman" w:hAnsi="Times New Roman" w:cs="Times New Roman"/>
        </w:rPr>
        <w:t xml:space="preserve"> a </w:t>
      </w:r>
      <w:r w:rsidR="00D61C1D">
        <w:rPr>
          <w:rFonts w:ascii="Times New Roman" w:hAnsi="Times New Roman" w:cs="Times New Roman"/>
        </w:rPr>
        <w:t xml:space="preserve">Systému finančného riadenia ŠF, KF a ENRF na </w:t>
      </w:r>
      <w:ins w:id="489" w:author="Autor">
        <w:r w:rsidR="008C16EC" w:rsidRPr="009F694C">
          <w:rPr>
            <w:rFonts w:ascii="Times New Roman" w:hAnsi="Times New Roman" w:cs="Times New Roman"/>
          </w:rPr>
          <w:t xml:space="preserve">PO </w:t>
        </w:r>
      </w:ins>
      <w:del w:id="490" w:author="Autor">
        <w:r w:rsidR="00834C89">
          <w:rPr>
            <w:rFonts w:ascii="Times New Roman" w:hAnsi="Times New Roman" w:cs="Times New Roman"/>
          </w:rPr>
          <w:delText>programové obdobie</w:delText>
        </w:r>
      </w:del>
      <w:r w:rsidR="00834C89">
        <w:rPr>
          <w:rFonts w:ascii="Times New Roman" w:hAnsi="Times New Roman" w:cs="Times New Roman"/>
        </w:rPr>
        <w:t xml:space="preserve"> </w:t>
      </w:r>
      <w:r w:rsidR="00D61C1D">
        <w:rPr>
          <w:rFonts w:ascii="Times New Roman" w:hAnsi="Times New Roman" w:cs="Times New Roman"/>
        </w:rPr>
        <w:t>2014</w:t>
      </w:r>
      <w:r w:rsidR="00F21E8F">
        <w:rPr>
          <w:rFonts w:ascii="Times New Roman" w:hAnsi="Times New Roman" w:cs="Times New Roman"/>
        </w:rPr>
        <w:t xml:space="preserve"> </w:t>
      </w:r>
      <w:r w:rsidR="00D61C1D">
        <w:rPr>
          <w:rFonts w:ascii="Times New Roman" w:hAnsi="Times New Roman" w:cs="Times New Roman"/>
        </w:rPr>
        <w:t>-</w:t>
      </w:r>
      <w:r w:rsidR="00F21E8F">
        <w:rPr>
          <w:rFonts w:ascii="Times New Roman" w:hAnsi="Times New Roman" w:cs="Times New Roman"/>
        </w:rPr>
        <w:t xml:space="preserve"> </w:t>
      </w:r>
      <w:r w:rsidR="00D61C1D">
        <w:rPr>
          <w:rFonts w:ascii="Times New Roman" w:hAnsi="Times New Roman" w:cs="Times New Roman"/>
        </w:rPr>
        <w:t>2020</w:t>
      </w:r>
      <w:r w:rsidR="006A5C0B">
        <w:rPr>
          <w:rFonts w:ascii="Times New Roman" w:hAnsi="Times New Roman" w:cs="Times New Roman"/>
        </w:rPr>
        <w:t xml:space="preserve"> </w:t>
      </w:r>
      <w:ins w:id="491" w:author="Autor">
        <w:r w:rsidR="008C16EC" w:rsidRPr="008E67E4">
          <w:rPr>
            <w:rFonts w:ascii="Times New Roman" w:hAnsi="Times New Roman" w:cs="Times New Roman"/>
          </w:rPr>
          <w:t xml:space="preserve">za rok „n“ </w:t>
        </w:r>
      </w:ins>
      <w:r w:rsidR="006A5C0B">
        <w:rPr>
          <w:rFonts w:ascii="Times New Roman" w:hAnsi="Times New Roman" w:cs="Times New Roman"/>
        </w:rPr>
        <w:t xml:space="preserve">najneskôr do </w:t>
      </w:r>
      <w:ins w:id="492" w:author="Autor">
        <w:r w:rsidR="008C16EC" w:rsidRPr="009F694C">
          <w:rPr>
            <w:rFonts w:ascii="Times New Roman" w:hAnsi="Times New Roman" w:cs="Times New Roman"/>
          </w:rPr>
          <w:t>15. 02</w:t>
        </w:r>
      </w:ins>
      <w:del w:id="493" w:author="Autor">
        <w:r w:rsidR="00C53543" w:rsidRPr="002A2650">
          <w:rPr>
            <w:rFonts w:ascii="Times New Roman" w:hAnsi="Times New Roman" w:cs="Times New Roman"/>
          </w:rPr>
          <w:delText>3</w:delText>
        </w:r>
        <w:r w:rsidR="00E06D9A">
          <w:rPr>
            <w:rFonts w:ascii="Times New Roman" w:hAnsi="Times New Roman" w:cs="Times New Roman"/>
          </w:rPr>
          <w:delText>1</w:delText>
        </w:r>
        <w:r w:rsidR="006A5C0B" w:rsidRPr="002A2650">
          <w:rPr>
            <w:rFonts w:ascii="Times New Roman" w:hAnsi="Times New Roman" w:cs="Times New Roman"/>
          </w:rPr>
          <w:delText>.</w:delText>
        </w:r>
        <w:r w:rsidR="00F21E8F">
          <w:rPr>
            <w:rFonts w:ascii="Times New Roman" w:hAnsi="Times New Roman" w:cs="Times New Roman"/>
          </w:rPr>
          <w:delText xml:space="preserve"> </w:delText>
        </w:r>
        <w:r w:rsidR="006A5C0B" w:rsidRPr="002A2650">
          <w:rPr>
            <w:rFonts w:ascii="Times New Roman" w:hAnsi="Times New Roman" w:cs="Times New Roman"/>
          </w:rPr>
          <w:delText>0</w:delText>
        </w:r>
        <w:r w:rsidR="00E06D9A">
          <w:rPr>
            <w:rFonts w:ascii="Times New Roman" w:hAnsi="Times New Roman" w:cs="Times New Roman"/>
          </w:rPr>
          <w:delText>3</w:delText>
        </w:r>
      </w:del>
      <w:r w:rsidR="006A5C0B" w:rsidRPr="002A2650">
        <w:rPr>
          <w:rFonts w:ascii="Times New Roman" w:hAnsi="Times New Roman" w:cs="Times New Roman"/>
        </w:rPr>
        <w:t>.</w:t>
      </w:r>
      <w:r w:rsidR="00F21E8F">
        <w:rPr>
          <w:rFonts w:ascii="Times New Roman" w:hAnsi="Times New Roman" w:cs="Times New Roman"/>
        </w:rPr>
        <w:t xml:space="preserve"> </w:t>
      </w:r>
      <w:r w:rsidR="006A5C0B">
        <w:rPr>
          <w:rFonts w:ascii="Times New Roman" w:hAnsi="Times New Roman" w:cs="Times New Roman"/>
        </w:rPr>
        <w:t xml:space="preserve">roku </w:t>
      </w:r>
      <w:r w:rsidR="00754837">
        <w:rPr>
          <w:rFonts w:ascii="Times New Roman" w:hAnsi="Times New Roman" w:cs="Times New Roman"/>
        </w:rPr>
        <w:t>„</w:t>
      </w:r>
      <w:r w:rsidR="006A5C0B">
        <w:rPr>
          <w:rFonts w:ascii="Times New Roman" w:hAnsi="Times New Roman" w:cs="Times New Roman"/>
        </w:rPr>
        <w:t>n+1</w:t>
      </w:r>
      <w:r w:rsidR="00754837">
        <w:rPr>
          <w:rFonts w:ascii="Times New Roman" w:hAnsi="Times New Roman" w:cs="Times New Roman"/>
        </w:rPr>
        <w:t>“</w:t>
      </w:r>
      <w:r w:rsidR="006A5C0B">
        <w:rPr>
          <w:rFonts w:ascii="Times New Roman" w:hAnsi="Times New Roman" w:cs="Times New Roman"/>
        </w:rPr>
        <w:t xml:space="preserve">. </w:t>
      </w:r>
      <w:del w:id="494" w:author="Autor">
        <w:r w:rsidR="00886C93">
          <w:rPr>
            <w:rFonts w:ascii="Times New Roman" w:hAnsi="Times New Roman" w:cs="Times New Roman"/>
          </w:rPr>
          <w:delText>Údaje za rok 201</w:delText>
        </w:r>
        <w:r w:rsidR="001B1221">
          <w:rPr>
            <w:rFonts w:ascii="Times New Roman" w:hAnsi="Times New Roman" w:cs="Times New Roman"/>
          </w:rPr>
          <w:delText>7</w:delText>
        </w:r>
        <w:r w:rsidR="00886C93">
          <w:rPr>
            <w:rFonts w:ascii="Times New Roman" w:hAnsi="Times New Roman" w:cs="Times New Roman"/>
          </w:rPr>
          <w:delText xml:space="preserve"> sú ÚOŠS povinné predložiť ÚV SR v termíne do 3</w:delText>
        </w:r>
        <w:r w:rsidR="00704F18">
          <w:rPr>
            <w:rFonts w:ascii="Times New Roman" w:hAnsi="Times New Roman" w:cs="Times New Roman"/>
          </w:rPr>
          <w:delText>1</w:delText>
        </w:r>
        <w:r w:rsidR="00886C93">
          <w:rPr>
            <w:rFonts w:ascii="Times New Roman" w:hAnsi="Times New Roman" w:cs="Times New Roman"/>
          </w:rPr>
          <w:delText>. 0</w:delText>
        </w:r>
        <w:r w:rsidR="00704F18">
          <w:rPr>
            <w:rFonts w:ascii="Times New Roman" w:hAnsi="Times New Roman" w:cs="Times New Roman"/>
          </w:rPr>
          <w:delText>5</w:delText>
        </w:r>
        <w:r w:rsidR="00886C93">
          <w:rPr>
            <w:rFonts w:ascii="Times New Roman" w:hAnsi="Times New Roman" w:cs="Times New Roman"/>
          </w:rPr>
          <w:delText>. 201</w:delText>
        </w:r>
        <w:r w:rsidR="001B1221">
          <w:rPr>
            <w:rFonts w:ascii="Times New Roman" w:hAnsi="Times New Roman" w:cs="Times New Roman"/>
          </w:rPr>
          <w:delText>8</w:delText>
        </w:r>
        <w:r w:rsidR="00886C93">
          <w:rPr>
            <w:rFonts w:ascii="Times New Roman" w:hAnsi="Times New Roman" w:cs="Times New Roman"/>
          </w:rPr>
          <w:delText>.</w:delText>
        </w:r>
      </w:del>
    </w:p>
    <w:p w14:paraId="283AED4E" w14:textId="20AB5B7A" w:rsidR="007F179E" w:rsidRPr="004738CD" w:rsidRDefault="002A2E98" w:rsidP="00DE7F21">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Za s</w:t>
      </w:r>
      <w:r w:rsidR="007F179E" w:rsidRPr="004738CD">
        <w:rPr>
          <w:rFonts w:ascii="Times New Roman" w:hAnsi="Times New Roman" w:cs="Times New Roman"/>
        </w:rPr>
        <w:t>ubjekty územnej samosprávy</w:t>
      </w:r>
      <w:r w:rsidR="00FB5D57">
        <w:rPr>
          <w:rFonts w:ascii="Times New Roman" w:hAnsi="Times New Roman" w:cs="Times New Roman"/>
        </w:rPr>
        <w:t>,</w:t>
      </w:r>
      <w:r w:rsidR="007F179E" w:rsidRPr="004738CD">
        <w:rPr>
          <w:rFonts w:ascii="Times New Roman" w:hAnsi="Times New Roman" w:cs="Times New Roman"/>
        </w:rPr>
        <w:t xml:space="preserve"> vykonávajúce funkciu SO pre IROP</w:t>
      </w:r>
      <w:r w:rsidR="0008384F">
        <w:rPr>
          <w:rFonts w:ascii="Times New Roman" w:hAnsi="Times New Roman" w:cs="Times New Roman"/>
        </w:rPr>
        <w:t>,</w:t>
      </w:r>
      <w:r w:rsidR="007F179E" w:rsidRPr="004738CD">
        <w:rPr>
          <w:rFonts w:ascii="Times New Roman" w:hAnsi="Times New Roman" w:cs="Times New Roman"/>
        </w:rPr>
        <w:t xml:space="preserve"> predklad</w:t>
      </w:r>
      <w:r>
        <w:rPr>
          <w:rFonts w:ascii="Times New Roman" w:hAnsi="Times New Roman" w:cs="Times New Roman"/>
        </w:rPr>
        <w:t>á</w:t>
      </w:r>
      <w:r w:rsidR="007F179E" w:rsidRPr="004738CD">
        <w:rPr>
          <w:rFonts w:ascii="Times New Roman" w:hAnsi="Times New Roman" w:cs="Times New Roman"/>
        </w:rPr>
        <w:t xml:space="preserve"> požadované údaje RO pre IROP</w:t>
      </w:r>
      <w:r>
        <w:rPr>
          <w:rFonts w:ascii="Times New Roman" w:hAnsi="Times New Roman" w:cs="Times New Roman"/>
        </w:rPr>
        <w:t>.</w:t>
      </w:r>
    </w:p>
    <w:p w14:paraId="490A4E7D" w14:textId="73592348" w:rsidR="00571419" w:rsidRDefault="006A5C0B" w:rsidP="00525338">
      <w:pPr>
        <w:numPr>
          <w:ilvl w:val="0"/>
          <w:numId w:val="11"/>
        </w:numPr>
        <w:spacing w:before="120" w:line="240" w:lineRule="auto"/>
        <w:ind w:left="426" w:hanging="426"/>
        <w:rPr>
          <w:rFonts w:ascii="Times New Roman" w:hAnsi="Times New Roman" w:cs="Times New Roman"/>
        </w:rPr>
      </w:pPr>
      <w:r w:rsidRPr="00DF7ED0">
        <w:rPr>
          <w:rFonts w:ascii="Times New Roman" w:hAnsi="Times New Roman" w:cs="Times New Roman"/>
        </w:rPr>
        <w:t xml:space="preserve">Minimálny rozsah </w:t>
      </w:r>
      <w:r w:rsidR="007F179E" w:rsidRPr="00DF7ED0">
        <w:rPr>
          <w:rFonts w:ascii="Times New Roman" w:hAnsi="Times New Roman" w:cs="Times New Roman"/>
        </w:rPr>
        <w:t>požadovaných</w:t>
      </w:r>
      <w:r w:rsidRPr="00DF7ED0">
        <w:rPr>
          <w:rFonts w:ascii="Times New Roman" w:hAnsi="Times New Roman" w:cs="Times New Roman"/>
        </w:rPr>
        <w:t xml:space="preserve"> údajov o AK EŠIF</w:t>
      </w:r>
      <w:r w:rsidR="007F179E" w:rsidRPr="00DF7ED0">
        <w:rPr>
          <w:rFonts w:ascii="Times New Roman" w:hAnsi="Times New Roman" w:cs="Times New Roman"/>
        </w:rPr>
        <w:t xml:space="preserve"> za </w:t>
      </w:r>
      <w:ins w:id="495" w:author="Autor">
        <w:r w:rsidR="005A0EE1">
          <w:rPr>
            <w:rFonts w:ascii="Times New Roman" w:hAnsi="Times New Roman" w:cs="Times New Roman"/>
          </w:rPr>
          <w:t>príslušné obdobie</w:t>
        </w:r>
      </w:ins>
      <w:del w:id="496" w:author="Autor">
        <w:r w:rsidR="007F179E" w:rsidRPr="00DF7ED0">
          <w:rPr>
            <w:rFonts w:ascii="Times New Roman" w:hAnsi="Times New Roman" w:cs="Times New Roman"/>
          </w:rPr>
          <w:delText>príslušný rok</w:delText>
        </w:r>
        <w:r w:rsidR="001B1221">
          <w:rPr>
            <w:rFonts w:ascii="Times New Roman" w:hAnsi="Times New Roman" w:cs="Times New Roman"/>
          </w:rPr>
          <w:delText xml:space="preserve"> pre </w:delText>
        </w:r>
        <w:r w:rsidR="001B1221" w:rsidRPr="00A94334">
          <w:rPr>
            <w:rFonts w:ascii="Times New Roman" w:hAnsi="Times New Roman" w:cs="Times New Roman"/>
          </w:rPr>
          <w:delText>ÚOŠS</w:delText>
        </w:r>
      </w:del>
      <w:r w:rsidRPr="00DF7ED0">
        <w:rPr>
          <w:rFonts w:ascii="Times New Roman" w:hAnsi="Times New Roman" w:cs="Times New Roman"/>
        </w:rPr>
        <w:t xml:space="preserve"> je určený v </w:t>
      </w:r>
      <w:r w:rsidR="001B1221">
        <w:rPr>
          <w:rFonts w:ascii="Times New Roman" w:hAnsi="Times New Roman" w:cs="Times New Roman"/>
        </w:rPr>
        <w:t xml:space="preserve">IS CPV v sekcii „Evidencia údajov a reporty“, </w:t>
      </w:r>
      <w:proofErr w:type="spellStart"/>
      <w:r w:rsidR="001B1221">
        <w:rPr>
          <w:rFonts w:ascii="Times New Roman" w:hAnsi="Times New Roman" w:cs="Times New Roman"/>
        </w:rPr>
        <w:t>podsekcia</w:t>
      </w:r>
      <w:proofErr w:type="spellEnd"/>
      <w:r w:rsidR="001B1221">
        <w:rPr>
          <w:rFonts w:ascii="Times New Roman" w:hAnsi="Times New Roman" w:cs="Times New Roman"/>
        </w:rPr>
        <w:t xml:space="preserve"> „</w:t>
      </w:r>
      <w:r w:rsidR="001B1221" w:rsidRPr="001B1221">
        <w:rPr>
          <w:rFonts w:ascii="Times New Roman" w:hAnsi="Times New Roman" w:cs="Times New Roman"/>
        </w:rPr>
        <w:t xml:space="preserve">Evidencia údajov k metodickému pokynu </w:t>
      </w:r>
      <w:ins w:id="497" w:author="Autor">
        <w:r w:rsidR="005A0EE1">
          <w:rPr>
            <w:rFonts w:ascii="Times New Roman" w:hAnsi="Times New Roman" w:cs="Times New Roman"/>
          </w:rPr>
          <w:t>gestora AK EŠIF</w:t>
        </w:r>
      </w:ins>
      <w:del w:id="498" w:author="Autor">
        <w:r w:rsidR="001B1221" w:rsidRPr="001B1221">
          <w:rPr>
            <w:rFonts w:ascii="Times New Roman" w:hAnsi="Times New Roman" w:cs="Times New Roman"/>
          </w:rPr>
          <w:delText>ÚV SR</w:delText>
        </w:r>
      </w:del>
      <w:r w:rsidR="001B1221" w:rsidRPr="001B1221">
        <w:rPr>
          <w:rFonts w:ascii="Times New Roman" w:hAnsi="Times New Roman" w:cs="Times New Roman"/>
        </w:rPr>
        <w:t xml:space="preserve"> č.</w:t>
      </w:r>
      <w:r w:rsidR="00E07115">
        <w:rPr>
          <w:rFonts w:ascii="Times New Roman" w:hAnsi="Times New Roman" w:cs="Times New Roman"/>
        </w:rPr>
        <w:t xml:space="preserve"> </w:t>
      </w:r>
      <w:r w:rsidR="001B1221" w:rsidRPr="001B1221">
        <w:rPr>
          <w:rFonts w:ascii="Times New Roman" w:hAnsi="Times New Roman" w:cs="Times New Roman"/>
        </w:rPr>
        <w:t>21</w:t>
      </w:r>
      <w:ins w:id="499" w:author="Autor">
        <w:r w:rsidR="001165C3">
          <w:rPr>
            <w:rFonts w:ascii="Times New Roman" w:hAnsi="Times New Roman" w:cs="Times New Roman"/>
          </w:rPr>
          <w:t>“</w:t>
        </w:r>
        <w:r w:rsidR="008E67E4">
          <w:rPr>
            <w:rStyle w:val="Odkaznapoznmkupodiarou"/>
            <w:rFonts w:ascii="Times New Roman" w:hAnsi="Times New Roman" w:cs="Times New Roman"/>
          </w:rPr>
          <w:footnoteReference w:id="7"/>
        </w:r>
        <w:r w:rsidR="005A0EE1">
          <w:rPr>
            <w:rFonts w:ascii="Times New Roman" w:hAnsi="Times New Roman" w:cs="Times New Roman"/>
          </w:rPr>
          <w:t xml:space="preserve">. </w:t>
        </w:r>
        <w:r w:rsidR="0079652D">
          <w:rPr>
            <w:rFonts w:ascii="Times New Roman" w:hAnsi="Times New Roman" w:cs="Times New Roman"/>
          </w:rPr>
          <w:t xml:space="preserve">Požadované údaje za konkrétny subjekt </w:t>
        </w:r>
        <w:r w:rsidR="00F24800">
          <w:rPr>
            <w:rFonts w:ascii="Times New Roman" w:hAnsi="Times New Roman" w:cs="Times New Roman"/>
          </w:rPr>
          <w:t>do</w:t>
        </w:r>
        <w:r w:rsidR="0079652D">
          <w:rPr>
            <w:rFonts w:ascii="Times New Roman" w:hAnsi="Times New Roman" w:cs="Times New Roman"/>
          </w:rPr>
          <w:t xml:space="preserve"> IS CPV </w:t>
        </w:r>
        <w:r w:rsidR="0079652D" w:rsidRPr="008E67E4">
          <w:rPr>
            <w:rFonts w:ascii="Times New Roman" w:hAnsi="Times New Roman" w:cs="Times New Roman"/>
          </w:rPr>
          <w:t xml:space="preserve">nahráva </w:t>
        </w:r>
        <w:r w:rsidR="00637B37" w:rsidRPr="003122CF">
          <w:rPr>
            <w:rFonts w:ascii="Times New Roman" w:hAnsi="Times New Roman" w:cs="Times New Roman"/>
          </w:rPr>
          <w:t>„</w:t>
        </w:r>
        <w:r w:rsidR="0079652D" w:rsidRPr="003122CF">
          <w:rPr>
            <w:rFonts w:ascii="Times New Roman" w:hAnsi="Times New Roman" w:cs="Times New Roman"/>
          </w:rPr>
          <w:t>správca reportov</w:t>
        </w:r>
      </w:ins>
      <w:r w:rsidR="001B1221">
        <w:rPr>
          <w:rFonts w:ascii="Times New Roman" w:hAnsi="Times New Roman" w:cs="Times New Roman"/>
        </w:rPr>
        <w:t>“</w:t>
      </w:r>
      <w:r w:rsidR="00853242">
        <w:rPr>
          <w:rFonts w:ascii="Times New Roman" w:hAnsi="Times New Roman" w:cs="Times New Roman"/>
        </w:rPr>
        <w:t>.</w:t>
      </w:r>
      <w:r w:rsidR="00A770CD">
        <w:rPr>
          <w:rStyle w:val="Odkaznapoznmkupodiarou"/>
          <w:rFonts w:ascii="Times New Roman" w:hAnsi="Times New Roman" w:cs="Times New Roman"/>
        </w:rPr>
        <w:footnoteReference w:id="8"/>
      </w:r>
    </w:p>
    <w:p w14:paraId="548CD181" w14:textId="7EB4149F" w:rsidR="00A770CD" w:rsidRDefault="00A770CD" w:rsidP="00361BB0">
      <w:pPr>
        <w:numPr>
          <w:ilvl w:val="0"/>
          <w:numId w:val="11"/>
        </w:numPr>
        <w:spacing w:before="120" w:line="240" w:lineRule="auto"/>
        <w:ind w:left="426" w:hanging="426"/>
        <w:rPr>
          <w:del w:id="504" w:author="Autor"/>
          <w:rFonts w:ascii="Times New Roman" w:hAnsi="Times New Roman" w:cs="Times New Roman"/>
        </w:rPr>
      </w:pPr>
      <w:del w:id="505" w:author="Autor">
        <w:r>
          <w:rPr>
            <w:rFonts w:ascii="Times New Roman" w:hAnsi="Times New Roman" w:cs="Times New Roman"/>
          </w:rPr>
          <w:delText xml:space="preserve">Údaje v zmysle </w:delText>
        </w:r>
        <w:r w:rsidR="00F43AC8">
          <w:rPr>
            <w:rFonts w:ascii="Times New Roman" w:hAnsi="Times New Roman" w:cs="Times New Roman"/>
          </w:rPr>
          <w:delText>bodov 2 - 5</w:delText>
        </w:r>
        <w:r>
          <w:rPr>
            <w:rFonts w:ascii="Times New Roman" w:hAnsi="Times New Roman" w:cs="Times New Roman"/>
          </w:rPr>
          <w:delText xml:space="preserve"> zasielajú</w:delText>
        </w:r>
        <w:r w:rsidR="00F43AC8">
          <w:rPr>
            <w:rFonts w:ascii="Times New Roman" w:hAnsi="Times New Roman" w:cs="Times New Roman"/>
          </w:rPr>
          <w:delText xml:space="preserve"> oprávnené osoby</w:delText>
        </w:r>
        <w:r>
          <w:rPr>
            <w:rFonts w:ascii="Times New Roman" w:hAnsi="Times New Roman" w:cs="Times New Roman"/>
          </w:rPr>
          <w:delText xml:space="preserve"> </w:delText>
        </w:r>
        <w:r w:rsidR="00FB5D57">
          <w:rPr>
            <w:rFonts w:ascii="Times New Roman" w:hAnsi="Times New Roman" w:cs="Times New Roman"/>
          </w:rPr>
          <w:delText xml:space="preserve">výlučne </w:delText>
        </w:r>
        <w:r w:rsidR="00F43AC8">
          <w:rPr>
            <w:rFonts w:ascii="Times New Roman" w:hAnsi="Times New Roman" w:cs="Times New Roman"/>
          </w:rPr>
          <w:delText>prostredníctvom IS CPV</w:delText>
        </w:r>
        <w:r w:rsidR="00F43AC8">
          <w:rPr>
            <w:rStyle w:val="Odkaznapoznmkupodiarou"/>
            <w:rFonts w:ascii="Times New Roman" w:hAnsi="Times New Roman" w:cs="Times New Roman"/>
          </w:rPr>
          <w:footnoteReference w:id="9"/>
        </w:r>
        <w:r w:rsidR="00F43AC8">
          <w:rPr>
            <w:rFonts w:ascii="Times New Roman" w:hAnsi="Times New Roman" w:cs="Times New Roman"/>
          </w:rPr>
          <w:delText>.</w:delText>
        </w:r>
      </w:del>
    </w:p>
    <w:p w14:paraId="01232E42" w14:textId="691908FD" w:rsidR="00CB1583" w:rsidRDefault="00CB1583" w:rsidP="003665E8">
      <w:pPr>
        <w:numPr>
          <w:ilvl w:val="0"/>
          <w:numId w:val="11"/>
        </w:numPr>
        <w:spacing w:before="120" w:line="240" w:lineRule="auto"/>
        <w:ind w:left="425" w:hanging="425"/>
        <w:rPr>
          <w:rFonts w:ascii="Times New Roman" w:hAnsi="Times New Roman" w:cs="Times New Roman"/>
        </w:rPr>
      </w:pPr>
      <w:r>
        <w:rPr>
          <w:rFonts w:ascii="Times New Roman" w:hAnsi="Times New Roman" w:cs="Times New Roman"/>
        </w:rPr>
        <w:t>Žiadosť o pridelenie role „</w:t>
      </w:r>
      <w:r w:rsidRPr="00CB1583">
        <w:rPr>
          <w:rFonts w:ascii="Times New Roman" w:hAnsi="Times New Roman" w:cs="Times New Roman"/>
        </w:rPr>
        <w:t xml:space="preserve">Správca </w:t>
      </w:r>
      <w:ins w:id="508" w:author="Autor">
        <w:r w:rsidR="00056C08" w:rsidRPr="003122CF">
          <w:rPr>
            <w:rFonts w:ascii="Times New Roman" w:hAnsi="Times New Roman" w:cs="Times New Roman"/>
          </w:rPr>
          <w:t>reportov</w:t>
        </w:r>
      </w:ins>
      <w:del w:id="509" w:author="Autor">
        <w:r w:rsidRPr="00CB1583">
          <w:rPr>
            <w:rFonts w:ascii="Times New Roman" w:hAnsi="Times New Roman" w:cs="Times New Roman"/>
          </w:rPr>
          <w:delText>evidencie údajov k metodickému pokynu</w:delText>
        </w:r>
        <w:r w:rsidR="00F139FE">
          <w:rPr>
            <w:rStyle w:val="Odkaznapoznmkupodiarou"/>
            <w:rFonts w:ascii="Times New Roman" w:hAnsi="Times New Roman" w:cs="Times New Roman"/>
          </w:rPr>
          <w:footnoteReference w:id="10"/>
        </w:r>
      </w:del>
      <w:r>
        <w:rPr>
          <w:rFonts w:ascii="Times New Roman" w:hAnsi="Times New Roman" w:cs="Times New Roman"/>
        </w:rPr>
        <w:t xml:space="preserve">“ a prístupu do IS CPV sa zasiela elektronicky e-mailom na adresu </w:t>
      </w:r>
      <w:ins w:id="512" w:author="Autor">
        <w:r w:rsidR="00361BB0">
          <w:fldChar w:fldCharType="begin"/>
        </w:r>
        <w:r w:rsidR="00361BB0">
          <w:instrText xml:space="preserve"> HYPERLINK "mailto:vzdelavanieakesif@mirri.gov.sk" </w:instrText>
        </w:r>
        <w:r w:rsidR="00361BB0">
          <w:fldChar w:fldCharType="separate"/>
        </w:r>
        <w:r w:rsidR="00056C08" w:rsidRPr="003122CF">
          <w:rPr>
            <w:rStyle w:val="Hypertextovprepojenie"/>
            <w:rFonts w:ascii="Times New Roman" w:hAnsi="Times New Roman" w:cs="Times New Roman"/>
          </w:rPr>
          <w:t>vzdelavanieakesif@mirri.gov.sk</w:t>
        </w:r>
        <w:r w:rsidR="00361BB0">
          <w:rPr>
            <w:rStyle w:val="Hypertextovprepojenie"/>
            <w:rFonts w:ascii="Times New Roman" w:hAnsi="Times New Roman" w:cs="Times New Roman"/>
          </w:rPr>
          <w:fldChar w:fldCharType="end"/>
        </w:r>
        <w:r w:rsidR="00056C08" w:rsidRPr="003122CF">
          <w:rPr>
            <w:rFonts w:ascii="Times New Roman" w:hAnsi="Times New Roman" w:cs="Times New Roman"/>
          </w:rPr>
          <w:t xml:space="preserve"> </w:t>
        </w:r>
      </w:ins>
      <w:del w:id="513" w:author="Autor">
        <w:r w:rsidR="00361BB0">
          <w:fldChar w:fldCharType="begin"/>
        </w:r>
        <w:r w:rsidR="00361BB0">
          <w:delInstrText xml:space="preserve"> HYPERLINK "mailto:vzdelavanieakesif@vlada.gov.sk" </w:delInstrText>
        </w:r>
        <w:r w:rsidR="00361BB0">
          <w:fldChar w:fldCharType="separate"/>
        </w:r>
        <w:r w:rsidRPr="0009173D">
          <w:rPr>
            <w:rStyle w:val="Hypertextovprepojenie"/>
            <w:rFonts w:ascii="Times New Roman" w:hAnsi="Times New Roman" w:cs="Times New Roman"/>
          </w:rPr>
          <w:delText>vzdelavanieakesif@vlada.gov.sk</w:delText>
        </w:r>
        <w:r w:rsidR="00361BB0">
          <w:rPr>
            <w:rStyle w:val="Hypertextovprepojenie"/>
            <w:rFonts w:ascii="Times New Roman" w:hAnsi="Times New Roman" w:cs="Times New Roman"/>
          </w:rPr>
          <w:fldChar w:fldCharType="end"/>
        </w:r>
        <w:r>
          <w:rPr>
            <w:rFonts w:ascii="Times New Roman" w:hAnsi="Times New Roman" w:cs="Times New Roman"/>
          </w:rPr>
          <w:delText>. Žiadosť obsahuje údaje o osobe minimálne v rozsahu meno, priezvisko a e-mailová adresa</w:delText>
        </w:r>
      </w:del>
      <w:r>
        <w:rPr>
          <w:rFonts w:ascii="Times New Roman" w:hAnsi="Times New Roman" w:cs="Times New Roman"/>
        </w:rPr>
        <w:t>.</w:t>
      </w:r>
    </w:p>
    <w:p w14:paraId="007ACBD3" w14:textId="77777777" w:rsidR="00056C08" w:rsidRPr="003122CF" w:rsidRDefault="00056C08" w:rsidP="00056C08">
      <w:pPr>
        <w:numPr>
          <w:ilvl w:val="0"/>
          <w:numId w:val="11"/>
        </w:numPr>
        <w:spacing w:before="120" w:line="240" w:lineRule="auto"/>
        <w:ind w:left="426" w:hanging="426"/>
        <w:rPr>
          <w:ins w:id="514" w:author="Autor"/>
          <w:rFonts w:ascii="Times New Roman" w:hAnsi="Times New Roman" w:cs="Times New Roman"/>
        </w:rPr>
      </w:pPr>
      <w:ins w:id="515" w:author="Autor">
        <w:r w:rsidRPr="003122CF">
          <w:rPr>
            <w:rFonts w:ascii="Times New Roman" w:hAnsi="Times New Roman" w:cs="Times New Roman"/>
          </w:rPr>
          <w:t xml:space="preserve">Správca reportov za </w:t>
        </w:r>
        <w:r w:rsidR="00637B37" w:rsidRPr="003122CF">
          <w:rPr>
            <w:rFonts w:ascii="Times New Roman" w:hAnsi="Times New Roman" w:cs="Times New Roman"/>
          </w:rPr>
          <w:t xml:space="preserve">príslušný subjekt verejnej správy </w:t>
        </w:r>
        <w:r w:rsidRPr="003122CF">
          <w:rPr>
            <w:rFonts w:ascii="Times New Roman" w:hAnsi="Times New Roman" w:cs="Times New Roman"/>
          </w:rPr>
          <w:t xml:space="preserve">je plne zodpovedný </w:t>
        </w:r>
        <w:r w:rsidR="007A2F58" w:rsidRPr="003122CF">
          <w:rPr>
            <w:rFonts w:ascii="Times New Roman" w:hAnsi="Times New Roman" w:cs="Times New Roman"/>
          </w:rPr>
          <w:t>za správnosť vkladaných údajov</w:t>
        </w:r>
        <w:r w:rsidR="00637B37" w:rsidRPr="003122CF">
          <w:rPr>
            <w:rFonts w:ascii="Times New Roman" w:hAnsi="Times New Roman" w:cs="Times New Roman"/>
          </w:rPr>
          <w:t xml:space="preserve"> </w:t>
        </w:r>
        <w:r w:rsidRPr="003122CF">
          <w:rPr>
            <w:rFonts w:ascii="Times New Roman" w:hAnsi="Times New Roman" w:cs="Times New Roman"/>
          </w:rPr>
          <w:t>do IS CPV</w:t>
        </w:r>
        <w:r w:rsidR="0085076C" w:rsidRPr="003122CF">
          <w:rPr>
            <w:rFonts w:ascii="Times New Roman" w:hAnsi="Times New Roman" w:cs="Times New Roman"/>
          </w:rPr>
          <w:t>.</w:t>
        </w:r>
        <w:r w:rsidRPr="003122CF">
          <w:rPr>
            <w:rFonts w:ascii="Times New Roman" w:hAnsi="Times New Roman" w:cs="Times New Roman"/>
          </w:rPr>
          <w:t xml:space="preserve"> </w:t>
        </w:r>
      </w:ins>
    </w:p>
    <w:p w14:paraId="01E9FF13" w14:textId="77777777" w:rsidR="008C16EC" w:rsidRPr="00A337EF" w:rsidRDefault="008C16EC" w:rsidP="008C16EC">
      <w:pPr>
        <w:numPr>
          <w:ilvl w:val="0"/>
          <w:numId w:val="11"/>
        </w:numPr>
        <w:spacing w:before="120" w:line="240" w:lineRule="auto"/>
        <w:ind w:left="426" w:hanging="426"/>
        <w:rPr>
          <w:ins w:id="516" w:author="Autor"/>
          <w:rFonts w:ascii="Times New Roman" w:hAnsi="Times New Roman" w:cs="Times New Roman"/>
        </w:rPr>
      </w:pPr>
      <w:ins w:id="517" w:author="Autor">
        <w:r w:rsidRPr="00A337EF">
          <w:rPr>
            <w:rFonts w:ascii="Times New Roman" w:hAnsi="Times New Roman" w:cs="Times New Roman"/>
          </w:rPr>
          <w:t>Pre účely posúdenia </w:t>
        </w:r>
        <w:r w:rsidR="00B449E7">
          <w:rPr>
            <w:rFonts w:ascii="Times New Roman" w:hAnsi="Times New Roman" w:cs="Times New Roman"/>
          </w:rPr>
          <w:t xml:space="preserve">vybraných oblastí v </w:t>
        </w:r>
        <w:r w:rsidR="00B449E7" w:rsidRPr="003122CF">
          <w:rPr>
            <w:rFonts w:ascii="Times New Roman" w:hAnsi="Times New Roman" w:cs="Times New Roman"/>
          </w:rPr>
          <w:t>rámci</w:t>
        </w:r>
        <w:r w:rsidRPr="003122CF">
          <w:rPr>
            <w:rFonts w:ascii="Times New Roman" w:hAnsi="Times New Roman" w:cs="Times New Roman"/>
          </w:rPr>
          <w:t xml:space="preserve"> ľudských zdrojov môže</w:t>
        </w:r>
        <w:r w:rsidRPr="00A337EF">
          <w:rPr>
            <w:rFonts w:ascii="Times New Roman" w:hAnsi="Times New Roman" w:cs="Times New Roman"/>
          </w:rPr>
          <w:t xml:space="preserve"> gestor AK EŠIF iniciovať špecifický zber </w:t>
        </w:r>
        <w:r w:rsidR="00C7534B">
          <w:rPr>
            <w:rFonts w:ascii="Times New Roman" w:hAnsi="Times New Roman" w:cs="Times New Roman"/>
          </w:rPr>
          <w:t>vybraných</w:t>
        </w:r>
        <w:r w:rsidRPr="00A337EF">
          <w:rPr>
            <w:rFonts w:ascii="Times New Roman" w:hAnsi="Times New Roman" w:cs="Times New Roman"/>
          </w:rPr>
          <w:t xml:space="preserve"> údajov a ich spracovanie</w:t>
        </w:r>
        <w:r>
          <w:rPr>
            <w:rFonts w:ascii="Times New Roman" w:hAnsi="Times New Roman" w:cs="Times New Roman"/>
          </w:rPr>
          <w:t xml:space="preserve"> priebežne počas celého roka,</w:t>
        </w:r>
        <w:r w:rsidR="00530353">
          <w:rPr>
            <w:rFonts w:ascii="Times New Roman" w:hAnsi="Times New Roman" w:cs="Times New Roman"/>
          </w:rPr>
          <w:t xml:space="preserve"> </w:t>
        </w:r>
        <w:r>
          <w:rPr>
            <w:rFonts w:ascii="Times New Roman" w:hAnsi="Times New Roman" w:cs="Times New Roman"/>
          </w:rPr>
          <w:t>napr. prostredníctvom elektronickej komunikácie.</w:t>
        </w:r>
      </w:ins>
    </w:p>
    <w:p w14:paraId="08EB2FD5" w14:textId="46E4C903" w:rsidR="00B449E7" w:rsidRDefault="00A337EF" w:rsidP="00056C08">
      <w:pPr>
        <w:numPr>
          <w:ilvl w:val="0"/>
          <w:numId w:val="11"/>
        </w:numPr>
        <w:spacing w:before="120" w:line="240" w:lineRule="auto"/>
        <w:ind w:left="426" w:hanging="426"/>
        <w:rPr>
          <w:ins w:id="518" w:author="Autor"/>
          <w:rFonts w:ascii="Times New Roman" w:hAnsi="Times New Roman" w:cs="Times New Roman"/>
        </w:rPr>
      </w:pPr>
      <w:ins w:id="519" w:author="Autor">
        <w:r w:rsidRPr="00530353">
          <w:rPr>
            <w:rFonts w:ascii="Times New Roman" w:hAnsi="Times New Roman" w:cs="Times New Roman"/>
          </w:rPr>
          <w:t xml:space="preserve">Údaje, ktoré sú evidované subjektami do IS CPV môže gestor AK EŠIF využiť na spracovanie analýz a hodnotení, ktoré sú vykonávané v inej forme a v iných termínoch </w:t>
        </w:r>
        <w:r w:rsidRPr="00530353">
          <w:rPr>
            <w:rFonts w:ascii="Times New Roman" w:hAnsi="Times New Roman" w:cs="Times New Roman"/>
          </w:rPr>
          <w:lastRenderedPageBreak/>
          <w:t xml:space="preserve">ako Informácia o stave AK EŠIF. </w:t>
        </w:r>
        <w:r w:rsidR="00DA051D" w:rsidRPr="00530353">
          <w:rPr>
            <w:rFonts w:ascii="Times New Roman" w:hAnsi="Times New Roman" w:cs="Times New Roman"/>
          </w:rPr>
          <w:t xml:space="preserve">Pre tento účel </w:t>
        </w:r>
        <w:r w:rsidR="00E92624">
          <w:rPr>
            <w:rFonts w:ascii="Times New Roman" w:hAnsi="Times New Roman" w:cs="Times New Roman"/>
          </w:rPr>
          <w:t>je potrebné evidovať</w:t>
        </w:r>
        <w:r w:rsidR="00DA051D" w:rsidRPr="00530353">
          <w:rPr>
            <w:rFonts w:ascii="Times New Roman" w:hAnsi="Times New Roman" w:cs="Times New Roman"/>
          </w:rPr>
          <w:t xml:space="preserve"> údaje</w:t>
        </w:r>
        <w:r w:rsidRPr="00530353">
          <w:rPr>
            <w:rFonts w:ascii="Times New Roman" w:hAnsi="Times New Roman" w:cs="Times New Roman"/>
          </w:rPr>
          <w:t xml:space="preserve"> </w:t>
        </w:r>
        <w:r w:rsidR="009F078C">
          <w:rPr>
            <w:rFonts w:ascii="Times New Roman" w:hAnsi="Times New Roman" w:cs="Times New Roman"/>
          </w:rPr>
          <w:t xml:space="preserve">v IS CPV </w:t>
        </w:r>
        <w:r w:rsidRPr="00530353">
          <w:rPr>
            <w:rFonts w:ascii="Times New Roman" w:hAnsi="Times New Roman" w:cs="Times New Roman"/>
          </w:rPr>
          <w:t>o priemernom evidenčnom počte zamestnancov prepočítan</w:t>
        </w:r>
        <w:r w:rsidR="006829DE" w:rsidRPr="00530353">
          <w:rPr>
            <w:rFonts w:ascii="Times New Roman" w:hAnsi="Times New Roman" w:cs="Times New Roman"/>
          </w:rPr>
          <w:t>om</w:t>
        </w:r>
        <w:r w:rsidRPr="00530353">
          <w:rPr>
            <w:rFonts w:ascii="Times New Roman" w:hAnsi="Times New Roman" w:cs="Times New Roman"/>
          </w:rPr>
          <w:t xml:space="preserve"> na plný pracovný úväzok</w:t>
        </w:r>
        <w:r w:rsidR="00DA051D" w:rsidRPr="00530353">
          <w:rPr>
            <w:rFonts w:ascii="Times New Roman" w:hAnsi="Times New Roman" w:cs="Times New Roman"/>
          </w:rPr>
          <w:t xml:space="preserve"> (FTE)</w:t>
        </w:r>
        <w:r w:rsidRPr="00530353">
          <w:rPr>
            <w:rFonts w:ascii="Times New Roman" w:hAnsi="Times New Roman" w:cs="Times New Roman"/>
          </w:rPr>
          <w:t xml:space="preserve"> na kvartálnej báze</w:t>
        </w:r>
        <w:r w:rsidR="00DA051D" w:rsidRPr="00530353">
          <w:rPr>
            <w:rFonts w:ascii="Times New Roman" w:hAnsi="Times New Roman" w:cs="Times New Roman"/>
          </w:rPr>
          <w:t xml:space="preserve">. </w:t>
        </w:r>
        <w:r w:rsidR="00B449E7">
          <w:rPr>
            <w:rFonts w:ascii="Times New Roman" w:hAnsi="Times New Roman" w:cs="Times New Roman"/>
          </w:rPr>
          <w:t>Subjekty verejnej správy</w:t>
        </w:r>
        <w:r w:rsidR="00DA051D" w:rsidRPr="00530353">
          <w:rPr>
            <w:rFonts w:ascii="Times New Roman" w:hAnsi="Times New Roman" w:cs="Times New Roman"/>
          </w:rPr>
          <w:t xml:space="preserve"> sú povinné aktualizovať údaje o počte FTE </w:t>
        </w:r>
        <w:r w:rsidRPr="00530353">
          <w:rPr>
            <w:rFonts w:ascii="Times New Roman" w:hAnsi="Times New Roman" w:cs="Times New Roman"/>
          </w:rPr>
          <w:t xml:space="preserve"> do konca kalendárneho mesiaca nasledujúc</w:t>
        </w:r>
        <w:r w:rsidR="006829DE" w:rsidRPr="00530353">
          <w:rPr>
            <w:rFonts w:ascii="Times New Roman" w:hAnsi="Times New Roman" w:cs="Times New Roman"/>
          </w:rPr>
          <w:t>om</w:t>
        </w:r>
        <w:r w:rsidRPr="00530353">
          <w:rPr>
            <w:rFonts w:ascii="Times New Roman" w:hAnsi="Times New Roman" w:cs="Times New Roman"/>
          </w:rPr>
          <w:t xml:space="preserve"> po príslušnom kalendárnom štvrťroku</w:t>
        </w:r>
        <w:r w:rsidR="00C67363">
          <w:rPr>
            <w:rFonts w:ascii="Times New Roman" w:hAnsi="Times New Roman" w:cs="Times New Roman"/>
          </w:rPr>
          <w:t xml:space="preserve"> (okrem FTE k 31.12</w:t>
        </w:r>
        <w:r w:rsidR="00DA051D" w:rsidRPr="00530353">
          <w:rPr>
            <w:rFonts w:ascii="Times New Roman" w:hAnsi="Times New Roman" w:cs="Times New Roman"/>
          </w:rPr>
          <w:t>.</w:t>
        </w:r>
        <w:r w:rsidR="00C67363">
          <w:rPr>
            <w:rFonts w:ascii="Times New Roman" w:hAnsi="Times New Roman" w:cs="Times New Roman"/>
          </w:rPr>
          <w:t>, ktoré sa aktualizuje k 15.02.)</w:t>
        </w:r>
        <w:r w:rsidR="00B449E7">
          <w:rPr>
            <w:rFonts w:ascii="Times New Roman" w:hAnsi="Times New Roman" w:cs="Times New Roman"/>
          </w:rPr>
          <w:t xml:space="preserve"> </w:t>
        </w:r>
      </w:ins>
    </w:p>
    <w:p w14:paraId="4196B8A2" w14:textId="77777777" w:rsidR="00056C08" w:rsidRDefault="00056C08" w:rsidP="00056C08">
      <w:pPr>
        <w:numPr>
          <w:ilvl w:val="0"/>
          <w:numId w:val="11"/>
        </w:numPr>
        <w:spacing w:before="120" w:line="240" w:lineRule="auto"/>
        <w:ind w:left="426" w:hanging="426"/>
        <w:rPr>
          <w:ins w:id="520" w:author="Autor"/>
          <w:rFonts w:ascii="Times New Roman" w:hAnsi="Times New Roman" w:cs="Times New Roman"/>
        </w:rPr>
      </w:pPr>
      <w:ins w:id="521" w:author="Autor">
        <w:r>
          <w:rPr>
            <w:rFonts w:ascii="Times New Roman" w:hAnsi="Times New Roman" w:cs="Times New Roman"/>
          </w:rPr>
          <w:t xml:space="preserve">Pri zbere údajov </w:t>
        </w:r>
        <w:r w:rsidR="00B449E7">
          <w:rPr>
            <w:rFonts w:ascii="Times New Roman" w:hAnsi="Times New Roman" w:cs="Times New Roman"/>
          </w:rPr>
          <w:t>v zmysle tohto</w:t>
        </w:r>
        <w:r>
          <w:rPr>
            <w:rFonts w:ascii="Times New Roman" w:hAnsi="Times New Roman" w:cs="Times New Roman"/>
          </w:rPr>
          <w:t xml:space="preserve"> MP sú povinné všetky subjekty poskytnúť súčinnosť.</w:t>
        </w:r>
      </w:ins>
    </w:p>
    <w:p w14:paraId="4E35FD88" w14:textId="3380C34C" w:rsidR="00CC7237" w:rsidDel="00947BE1" w:rsidRDefault="00CC7237" w:rsidP="00CC7237">
      <w:pPr>
        <w:spacing w:before="120" w:line="240" w:lineRule="auto"/>
        <w:ind w:left="426"/>
        <w:rPr>
          <w:ins w:id="522" w:author="Autor"/>
          <w:del w:id="523" w:author="Autor"/>
          <w:rFonts w:ascii="Times New Roman" w:hAnsi="Times New Roman" w:cs="Times New Roman"/>
        </w:rPr>
      </w:pPr>
    </w:p>
    <w:p w14:paraId="3EF93F68" w14:textId="084C339C" w:rsidR="00610840" w:rsidRPr="00FF0994" w:rsidRDefault="00F237DF" w:rsidP="003665E8">
      <w:pPr>
        <w:pStyle w:val="Nadpis2"/>
        <w:numPr>
          <w:ilvl w:val="0"/>
          <w:numId w:val="0"/>
        </w:numPr>
        <w:spacing w:before="360"/>
        <w:rPr>
          <w:color w:val="365F91" w:themeColor="accent1" w:themeShade="BF"/>
        </w:rPr>
      </w:pPr>
      <w:bookmarkStart w:id="524" w:name="_Toc90632604"/>
      <w:ins w:id="525" w:author="Autor">
        <w:r w:rsidRPr="00533C71">
          <w:rPr>
            <w:color w:val="365F91" w:themeColor="accent1" w:themeShade="BF"/>
          </w:rPr>
          <w:t>5</w:t>
        </w:r>
      </w:ins>
      <w:bookmarkStart w:id="526" w:name="_Toc511292806"/>
      <w:del w:id="527" w:author="Autor">
        <w:r w:rsidR="00FF0994">
          <w:rPr>
            <w:color w:val="365F91" w:themeColor="accent1" w:themeShade="BF"/>
          </w:rPr>
          <w:delText>6</w:delText>
        </w:r>
      </w:del>
      <w:r w:rsidR="00FF0994">
        <w:rPr>
          <w:color w:val="365F91" w:themeColor="accent1" w:themeShade="BF"/>
        </w:rPr>
        <w:t xml:space="preserve"> </w:t>
      </w:r>
      <w:r w:rsidR="006C053C">
        <w:rPr>
          <w:color w:val="365F91" w:themeColor="accent1" w:themeShade="BF"/>
        </w:rPr>
        <w:t>Popis hlavných údajov</w:t>
      </w:r>
      <w:bookmarkEnd w:id="524"/>
      <w:bookmarkEnd w:id="526"/>
      <w:r w:rsidR="006C053C">
        <w:rPr>
          <w:color w:val="365F91" w:themeColor="accent1" w:themeShade="BF"/>
        </w:rPr>
        <w:t xml:space="preserve"> </w:t>
      </w:r>
    </w:p>
    <w:p w14:paraId="0EBD8A92" w14:textId="76E1539A" w:rsidR="00C248D8" w:rsidRDefault="007D07B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ED7E84">
        <w:rPr>
          <w:rFonts w:ascii="Times New Roman" w:hAnsi="Times New Roman" w:cs="Times New Roman"/>
        </w:rPr>
        <w:t>Administratívne kapacity EŠIF</w:t>
      </w:r>
      <w:r>
        <w:rPr>
          <w:rFonts w:ascii="Times New Roman" w:hAnsi="Times New Roman" w:cs="Times New Roman"/>
        </w:rPr>
        <w:t>“</w:t>
      </w:r>
      <w:r w:rsidR="00ED7E84">
        <w:rPr>
          <w:rFonts w:ascii="Times New Roman" w:hAnsi="Times New Roman" w:cs="Times New Roman"/>
        </w:rPr>
        <w:t xml:space="preserve">– účelom je poskytnúť relevantné údaje o stave AK </w:t>
      </w:r>
      <w:r w:rsidR="007E237A">
        <w:rPr>
          <w:rFonts w:ascii="Times New Roman" w:hAnsi="Times New Roman" w:cs="Times New Roman"/>
        </w:rPr>
        <w:t xml:space="preserve">EŠIF </w:t>
      </w:r>
      <w:r w:rsidR="00ED7E84">
        <w:rPr>
          <w:rFonts w:ascii="Times New Roman" w:hAnsi="Times New Roman" w:cs="Times New Roman"/>
        </w:rPr>
        <w:t>na úrovni inštitúci</w:t>
      </w:r>
      <w:r w:rsidR="00244773">
        <w:rPr>
          <w:rFonts w:ascii="Times New Roman" w:hAnsi="Times New Roman" w:cs="Times New Roman"/>
        </w:rPr>
        <w:t>í</w:t>
      </w:r>
      <w:r w:rsidR="00ED7E84">
        <w:rPr>
          <w:rFonts w:ascii="Times New Roman" w:hAnsi="Times New Roman" w:cs="Times New Roman"/>
        </w:rPr>
        <w:t xml:space="preserve"> a subjektov </w:t>
      </w:r>
      <w:r w:rsidR="00244773">
        <w:rPr>
          <w:rFonts w:ascii="Times New Roman" w:hAnsi="Times New Roman" w:cs="Times New Roman"/>
        </w:rPr>
        <w:t>zodpovedných</w:t>
      </w:r>
      <w:r w:rsidR="00075C48">
        <w:rPr>
          <w:rFonts w:ascii="Times New Roman" w:hAnsi="Times New Roman" w:cs="Times New Roman"/>
        </w:rPr>
        <w:t xml:space="preserve"> za </w:t>
      </w:r>
      <w:r w:rsidR="00244773">
        <w:rPr>
          <w:rFonts w:ascii="Times New Roman" w:hAnsi="Times New Roman" w:cs="Times New Roman"/>
        </w:rPr>
        <w:t>riadenie, implementáciu, kontrolu a audit</w:t>
      </w:r>
      <w:r w:rsidR="00244773" w:rsidRPr="00244773">
        <w:rPr>
          <w:rFonts w:ascii="Times New Roman" w:hAnsi="Times New Roman" w:cs="Times New Roman"/>
        </w:rPr>
        <w:t xml:space="preserve"> EŠIF</w:t>
      </w:r>
      <w:r w:rsidR="00ED7E84">
        <w:rPr>
          <w:rFonts w:ascii="Times New Roman" w:hAnsi="Times New Roman" w:cs="Times New Roman"/>
        </w:rPr>
        <w:t xml:space="preserve">. </w:t>
      </w:r>
      <w:r>
        <w:rPr>
          <w:rFonts w:ascii="Times New Roman" w:hAnsi="Times New Roman" w:cs="Times New Roman"/>
        </w:rPr>
        <w:t>Ú</w:t>
      </w:r>
      <w:r w:rsidR="00ED7E84">
        <w:rPr>
          <w:rFonts w:ascii="Times New Roman" w:hAnsi="Times New Roman" w:cs="Times New Roman"/>
        </w:rPr>
        <w:t xml:space="preserve">daje sa týkajú </w:t>
      </w:r>
      <w:r w:rsidR="00EB4B1B">
        <w:rPr>
          <w:rFonts w:ascii="Times New Roman" w:hAnsi="Times New Roman" w:cs="Times New Roman"/>
        </w:rPr>
        <w:t xml:space="preserve">celkového </w:t>
      </w:r>
      <w:r>
        <w:rPr>
          <w:rFonts w:ascii="Times New Roman" w:hAnsi="Times New Roman" w:cs="Times New Roman"/>
        </w:rPr>
        <w:t>poč</w:t>
      </w:r>
      <w:r w:rsidRPr="007D07B4">
        <w:rPr>
          <w:rFonts w:ascii="Times New Roman" w:hAnsi="Times New Roman" w:cs="Times New Roman"/>
        </w:rPr>
        <w:t>t</w:t>
      </w:r>
      <w:r>
        <w:rPr>
          <w:rFonts w:ascii="Times New Roman" w:hAnsi="Times New Roman" w:cs="Times New Roman"/>
        </w:rPr>
        <w:t xml:space="preserve">u schválených miest AK EŠIF </w:t>
      </w:r>
      <w:r w:rsidR="00EB4B1B">
        <w:rPr>
          <w:rFonts w:ascii="Times New Roman" w:hAnsi="Times New Roman" w:cs="Times New Roman"/>
        </w:rPr>
        <w:t xml:space="preserve">v zmysle </w:t>
      </w:r>
      <w:ins w:id="528" w:author="Autor">
        <w:r w:rsidR="00056C08">
          <w:rPr>
            <w:rFonts w:ascii="Times New Roman" w:hAnsi="Times New Roman" w:cs="Times New Roman"/>
          </w:rPr>
          <w:t xml:space="preserve">platného </w:t>
        </w:r>
        <w:r w:rsidR="00EB4B1B">
          <w:rPr>
            <w:rFonts w:ascii="Times New Roman" w:hAnsi="Times New Roman" w:cs="Times New Roman"/>
          </w:rPr>
          <w:t>uznesenia</w:t>
        </w:r>
        <w:r w:rsidR="00EB4B1B" w:rsidRPr="00141BC1">
          <w:rPr>
            <w:rFonts w:ascii="Times New Roman" w:hAnsi="Times New Roman" w:cs="Times New Roman"/>
          </w:rPr>
          <w:t xml:space="preserve"> vlády SR</w:t>
        </w:r>
      </w:ins>
      <w:del w:id="529" w:author="Autor">
        <w:r w:rsidR="00EB4B1B">
          <w:rPr>
            <w:rFonts w:ascii="Times New Roman" w:hAnsi="Times New Roman" w:cs="Times New Roman"/>
          </w:rPr>
          <w:delText>uznesenia</w:delText>
        </w:r>
        <w:r w:rsidR="00EB4B1B" w:rsidRPr="00141BC1">
          <w:rPr>
            <w:rFonts w:ascii="Times New Roman" w:hAnsi="Times New Roman" w:cs="Times New Roman"/>
          </w:rPr>
          <w:delText xml:space="preserve"> vlády SR č. 181/2017 k Analýze stavu a určeniu počtu administratívnych kapacít pre európske štrukturálne a investičné fondy v programovom období 2014 - 2020</w:delText>
        </w:r>
      </w:del>
      <w:r w:rsidR="00EB4B1B">
        <w:rPr>
          <w:rFonts w:ascii="Times New Roman" w:hAnsi="Times New Roman" w:cs="Times New Roman"/>
        </w:rPr>
        <w:t xml:space="preserve"> </w:t>
      </w:r>
      <w:r>
        <w:rPr>
          <w:rFonts w:ascii="Times New Roman" w:hAnsi="Times New Roman" w:cs="Times New Roman"/>
        </w:rPr>
        <w:t>(</w:t>
      </w:r>
      <w:r w:rsidRPr="007D07B4">
        <w:rPr>
          <w:rFonts w:ascii="Times New Roman" w:hAnsi="Times New Roman" w:cs="Times New Roman"/>
        </w:rPr>
        <w:t>automaticky vyplnený údaj za subjekt</w:t>
      </w:r>
      <w:r>
        <w:rPr>
          <w:rFonts w:ascii="Times New Roman" w:hAnsi="Times New Roman" w:cs="Times New Roman"/>
        </w:rPr>
        <w:t>); počtu</w:t>
      </w:r>
      <w:r w:rsidRPr="007D07B4">
        <w:rPr>
          <w:rFonts w:ascii="Times New Roman" w:hAnsi="Times New Roman" w:cs="Times New Roman"/>
        </w:rPr>
        <w:t xml:space="preserve"> vytvorených miest AK EŠIF k 31.12.</w:t>
      </w:r>
      <w:r w:rsidR="00EB4B1B">
        <w:rPr>
          <w:rFonts w:ascii="Times New Roman" w:hAnsi="Times New Roman" w:cs="Times New Roman"/>
        </w:rPr>
        <w:t xml:space="preserve"> </w:t>
      </w:r>
      <w:r w:rsidRPr="007D07B4">
        <w:rPr>
          <w:rFonts w:ascii="Times New Roman" w:hAnsi="Times New Roman" w:cs="Times New Roman"/>
        </w:rPr>
        <w:t xml:space="preserve">roku </w:t>
      </w:r>
      <w:r w:rsidR="00834C89">
        <w:rPr>
          <w:rFonts w:ascii="Times New Roman" w:hAnsi="Times New Roman" w:cs="Times New Roman"/>
        </w:rPr>
        <w:t>„</w:t>
      </w:r>
      <w:r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počtu</w:t>
      </w:r>
      <w:r w:rsidRPr="007D07B4">
        <w:rPr>
          <w:rFonts w:ascii="Times New Roman" w:hAnsi="Times New Roman" w:cs="Times New Roman"/>
        </w:rPr>
        <w:t xml:space="preserve"> obsadených miest AK EŠIF </w:t>
      </w:r>
      <w:r w:rsidR="00B03445" w:rsidRPr="007D07B4">
        <w:rPr>
          <w:rFonts w:ascii="Times New Roman" w:hAnsi="Times New Roman" w:cs="Times New Roman"/>
        </w:rPr>
        <w:t>k 31.12.</w:t>
      </w:r>
      <w:r w:rsidR="00EB4B1B">
        <w:rPr>
          <w:rFonts w:ascii="Times New Roman" w:hAnsi="Times New Roman" w:cs="Times New Roman"/>
        </w:rPr>
        <w:t xml:space="preserve"> </w:t>
      </w:r>
      <w:r w:rsidR="00B03445" w:rsidRPr="007D07B4">
        <w:rPr>
          <w:rFonts w:ascii="Times New Roman" w:hAnsi="Times New Roman" w:cs="Times New Roman"/>
        </w:rPr>
        <w:t xml:space="preserve">roku </w:t>
      </w:r>
      <w:r w:rsidR="00B03445">
        <w:rPr>
          <w:rFonts w:ascii="Times New Roman" w:hAnsi="Times New Roman" w:cs="Times New Roman"/>
        </w:rPr>
        <w:t>„</w:t>
      </w:r>
      <w:r w:rsidR="00B03445" w:rsidRPr="007D07B4">
        <w:rPr>
          <w:rFonts w:ascii="Times New Roman" w:hAnsi="Times New Roman" w:cs="Times New Roman"/>
        </w:rPr>
        <w:t>n</w:t>
      </w:r>
      <w:r w:rsidR="00B03445">
        <w:rPr>
          <w:rFonts w:ascii="Times New Roman" w:hAnsi="Times New Roman" w:cs="Times New Roman"/>
        </w:rPr>
        <w:t>“</w:t>
      </w:r>
      <w:r>
        <w:rPr>
          <w:rFonts w:ascii="Times New Roman" w:hAnsi="Times New Roman" w:cs="Times New Roman"/>
        </w:rPr>
        <w:t xml:space="preserve"> a priemerného evidenčného počtu</w:t>
      </w:r>
      <w:r w:rsidRPr="007D07B4">
        <w:rPr>
          <w:rFonts w:ascii="Times New Roman" w:hAnsi="Times New Roman" w:cs="Times New Roman"/>
        </w:rPr>
        <w:t xml:space="preserve"> AK EŠIF</w:t>
      </w:r>
      <w:r w:rsidR="00EB4B1B">
        <w:rPr>
          <w:rFonts w:ascii="Times New Roman" w:hAnsi="Times New Roman" w:cs="Times New Roman"/>
        </w:rPr>
        <w:t xml:space="preserve">, </w:t>
      </w:r>
      <w:r w:rsidRPr="007D07B4">
        <w:rPr>
          <w:rFonts w:ascii="Times New Roman" w:hAnsi="Times New Roman" w:cs="Times New Roman"/>
        </w:rPr>
        <w:t>prepočítan</w:t>
      </w:r>
      <w:r w:rsidR="00EB4B1B">
        <w:rPr>
          <w:rFonts w:ascii="Times New Roman" w:hAnsi="Times New Roman" w:cs="Times New Roman"/>
        </w:rPr>
        <w:t>ého</w:t>
      </w:r>
      <w:r w:rsidRPr="007D07B4">
        <w:rPr>
          <w:rFonts w:ascii="Times New Roman" w:hAnsi="Times New Roman" w:cs="Times New Roman"/>
        </w:rPr>
        <w:t xml:space="preserve"> na plný pracovný úväzok za rok </w:t>
      </w:r>
      <w:ins w:id="530" w:author="Autor">
        <w:r w:rsidR="000F510B">
          <w:rPr>
            <w:rFonts w:ascii="Times New Roman" w:hAnsi="Times New Roman" w:cs="Times New Roman"/>
          </w:rPr>
          <w:t>k 31.03., 30.06., 30.09. a 31.12. roku „n</w:t>
        </w:r>
        <w:r w:rsidR="00834C89" w:rsidRPr="003122CF">
          <w:rPr>
            <w:rFonts w:ascii="Times New Roman" w:hAnsi="Times New Roman" w:cs="Times New Roman"/>
          </w:rPr>
          <w:t>“</w:t>
        </w:r>
        <w:r w:rsidRPr="003122CF">
          <w:rPr>
            <w:rFonts w:ascii="Times New Roman" w:hAnsi="Times New Roman" w:cs="Times New Roman"/>
          </w:rPr>
          <w:t>.</w:t>
        </w:r>
      </w:ins>
      <w:del w:id="531" w:author="Autor">
        <w:r w:rsidR="00834C89">
          <w:rPr>
            <w:rFonts w:ascii="Times New Roman" w:hAnsi="Times New Roman" w:cs="Times New Roman"/>
          </w:rPr>
          <w:delText>„</w:delText>
        </w:r>
        <w:r w:rsidRPr="007D07B4">
          <w:rPr>
            <w:rFonts w:ascii="Times New Roman" w:hAnsi="Times New Roman" w:cs="Times New Roman"/>
          </w:rPr>
          <w:delText>n</w:delText>
        </w:r>
        <w:r w:rsidR="00834C89">
          <w:rPr>
            <w:rFonts w:ascii="Times New Roman" w:hAnsi="Times New Roman" w:cs="Times New Roman"/>
          </w:rPr>
          <w:delText>“</w:delText>
        </w:r>
        <w:r>
          <w:rPr>
            <w:rFonts w:ascii="Times New Roman" w:hAnsi="Times New Roman" w:cs="Times New Roman"/>
          </w:rPr>
          <w:delText>.</w:delText>
        </w:r>
        <w:r w:rsidRPr="007D07B4" w:rsidDel="007D07B4">
          <w:rPr>
            <w:rFonts w:ascii="Times New Roman" w:hAnsi="Times New Roman" w:cs="Times New Roman"/>
          </w:rPr>
          <w:delText xml:space="preserve"> </w:delText>
        </w:r>
      </w:del>
      <w:r w:rsidR="00ED7E84">
        <w:rPr>
          <w:rFonts w:ascii="Times New Roman" w:hAnsi="Times New Roman" w:cs="Times New Roman"/>
        </w:rPr>
        <w:t xml:space="preserve"> </w:t>
      </w:r>
    </w:p>
    <w:p w14:paraId="2F651ED8" w14:textId="67457584" w:rsidR="005B7E55" w:rsidRPr="00F17FC4"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ED7E84">
        <w:rPr>
          <w:rFonts w:ascii="Times New Roman" w:hAnsi="Times New Roman" w:cs="Times New Roman"/>
        </w:rPr>
        <w:t xml:space="preserve">Podporné </w:t>
      </w:r>
      <w:r w:rsidR="00865E9D">
        <w:rPr>
          <w:rFonts w:ascii="Times New Roman" w:hAnsi="Times New Roman" w:cs="Times New Roman"/>
        </w:rPr>
        <w:t>činnosti</w:t>
      </w:r>
      <w:r>
        <w:rPr>
          <w:rFonts w:ascii="Times New Roman" w:hAnsi="Times New Roman" w:cs="Times New Roman"/>
        </w:rPr>
        <w:t>“</w:t>
      </w:r>
      <w:r w:rsidR="00ED7E84">
        <w:rPr>
          <w:rFonts w:ascii="Times New Roman" w:hAnsi="Times New Roman" w:cs="Times New Roman"/>
        </w:rPr>
        <w:t xml:space="preserve"> </w:t>
      </w:r>
      <w:r w:rsidR="006573C5">
        <w:rPr>
          <w:rFonts w:ascii="Times New Roman" w:hAnsi="Times New Roman" w:cs="Times New Roman"/>
        </w:rPr>
        <w:t xml:space="preserve">– cieľom je získať údaje o celkovom objeme podporných činností, ktoré boli </w:t>
      </w:r>
      <w:r w:rsidR="00790BDD">
        <w:rPr>
          <w:rFonts w:ascii="Times New Roman" w:hAnsi="Times New Roman" w:cs="Times New Roman"/>
        </w:rPr>
        <w:t xml:space="preserve">financované </w:t>
      </w:r>
      <w:r w:rsidR="006573C5">
        <w:rPr>
          <w:rFonts w:ascii="Times New Roman" w:hAnsi="Times New Roman" w:cs="Times New Roman"/>
        </w:rPr>
        <w:t>zo zdrojov technickej pomoci v sledovanom roku</w:t>
      </w:r>
      <w:r w:rsidR="00EB4B1B">
        <w:rPr>
          <w:rFonts w:ascii="Times New Roman" w:hAnsi="Times New Roman" w:cs="Times New Roman"/>
        </w:rPr>
        <w:t xml:space="preserve"> „n“</w:t>
      </w:r>
      <w:r w:rsidR="00A37881">
        <w:rPr>
          <w:rFonts w:ascii="Times New Roman" w:hAnsi="Times New Roman" w:cs="Times New Roman"/>
        </w:rPr>
        <w:t xml:space="preserve">. </w:t>
      </w:r>
      <w:r>
        <w:rPr>
          <w:rFonts w:ascii="Times New Roman" w:hAnsi="Times New Roman" w:cs="Times New Roman"/>
        </w:rPr>
        <w:t>Údaje s</w:t>
      </w:r>
      <w:r w:rsidR="00014AB7">
        <w:rPr>
          <w:rFonts w:ascii="Times New Roman" w:hAnsi="Times New Roman" w:cs="Times New Roman"/>
        </w:rPr>
        <w:t>ú odvodené z</w:t>
      </w:r>
      <w:r>
        <w:rPr>
          <w:rFonts w:ascii="Times New Roman" w:hAnsi="Times New Roman" w:cs="Times New Roman"/>
        </w:rPr>
        <w:t xml:space="preserve"> počtu</w:t>
      </w:r>
      <w:r w:rsidRPr="00F17FC4">
        <w:rPr>
          <w:rFonts w:ascii="Times New Roman" w:hAnsi="Times New Roman" w:cs="Times New Roman"/>
        </w:rPr>
        <w:t xml:space="preserve"> schválených </w:t>
      </w:r>
      <w:ins w:id="532" w:author="Autor">
        <w:r w:rsidR="0037487E">
          <w:rPr>
            <w:rFonts w:ascii="Times New Roman" w:hAnsi="Times New Roman" w:cs="Times New Roman"/>
          </w:rPr>
          <w:t>miest</w:t>
        </w:r>
        <w:r w:rsidRPr="00F17FC4">
          <w:rPr>
            <w:rFonts w:ascii="Times New Roman" w:hAnsi="Times New Roman" w:cs="Times New Roman"/>
          </w:rPr>
          <w:t xml:space="preserve"> </w:t>
        </w:r>
      </w:ins>
      <w:r w:rsidRPr="00F17FC4">
        <w:rPr>
          <w:rFonts w:ascii="Times New Roman" w:hAnsi="Times New Roman" w:cs="Times New Roman"/>
        </w:rPr>
        <w:t xml:space="preserve">AK EŠIF </w:t>
      </w:r>
      <w:r w:rsidR="0098229C">
        <w:rPr>
          <w:rFonts w:ascii="Times New Roman" w:hAnsi="Times New Roman" w:cs="Times New Roman"/>
        </w:rPr>
        <w:t xml:space="preserve">v zmysle </w:t>
      </w:r>
      <w:ins w:id="533" w:author="Autor">
        <w:r w:rsidR="00056C08">
          <w:rPr>
            <w:rFonts w:ascii="Times New Roman" w:hAnsi="Times New Roman" w:cs="Times New Roman"/>
          </w:rPr>
          <w:t xml:space="preserve">platného </w:t>
        </w:r>
      </w:ins>
      <w:r w:rsidR="0098229C">
        <w:rPr>
          <w:rFonts w:ascii="Times New Roman" w:hAnsi="Times New Roman" w:cs="Times New Roman"/>
        </w:rPr>
        <w:t>uznesenia</w:t>
      </w:r>
      <w:r w:rsidR="0098229C" w:rsidRPr="00141BC1">
        <w:rPr>
          <w:rFonts w:ascii="Times New Roman" w:hAnsi="Times New Roman" w:cs="Times New Roman"/>
        </w:rPr>
        <w:t xml:space="preserve"> vlády SR </w:t>
      </w:r>
      <w:del w:id="534" w:author="Autor">
        <w:r w:rsidR="0098229C" w:rsidRPr="00141BC1">
          <w:rPr>
            <w:rFonts w:ascii="Times New Roman" w:hAnsi="Times New Roman" w:cs="Times New Roman"/>
          </w:rPr>
          <w:delText>č. 181/2017</w:delText>
        </w:r>
      </w:del>
      <w:r w:rsidR="0098229C" w:rsidRPr="00141BC1">
        <w:rPr>
          <w:rFonts w:ascii="Times New Roman" w:hAnsi="Times New Roman" w:cs="Times New Roman"/>
        </w:rPr>
        <w:t xml:space="preserve"> </w:t>
      </w:r>
      <w:r>
        <w:rPr>
          <w:rFonts w:ascii="Times New Roman" w:hAnsi="Times New Roman" w:cs="Times New Roman"/>
        </w:rPr>
        <w:t>(</w:t>
      </w:r>
      <w:r w:rsidRPr="00F17FC4">
        <w:rPr>
          <w:rFonts w:ascii="Times New Roman" w:hAnsi="Times New Roman" w:cs="Times New Roman"/>
        </w:rPr>
        <w:t xml:space="preserve">automaticky vyplnený údaj za </w:t>
      </w:r>
      <w:r w:rsidR="00704F18">
        <w:rPr>
          <w:rFonts w:ascii="Times New Roman" w:hAnsi="Times New Roman" w:cs="Times New Roman"/>
        </w:rPr>
        <w:t>subjekt</w:t>
      </w:r>
      <w:r>
        <w:rPr>
          <w:rFonts w:ascii="Times New Roman" w:hAnsi="Times New Roman" w:cs="Times New Roman"/>
        </w:rPr>
        <w:t>); priemerného počtu</w:t>
      </w:r>
      <w:r w:rsidRPr="00F17FC4">
        <w:rPr>
          <w:rFonts w:ascii="Times New Roman" w:hAnsi="Times New Roman" w:cs="Times New Roman"/>
        </w:rPr>
        <w:t xml:space="preserve">  miest</w:t>
      </w:r>
      <w:del w:id="535" w:author="Autor">
        <w:r w:rsidRPr="00F17FC4">
          <w:rPr>
            <w:rFonts w:ascii="Times New Roman" w:hAnsi="Times New Roman" w:cs="Times New Roman"/>
          </w:rPr>
          <w:delText>,</w:delText>
        </w:r>
      </w:del>
      <w:r w:rsidRPr="00F17FC4">
        <w:rPr>
          <w:rFonts w:ascii="Times New Roman" w:hAnsi="Times New Roman" w:cs="Times New Roman"/>
        </w:rPr>
        <w:t xml:space="preserve"> v rámci ktorých sa vykonávali </w:t>
      </w:r>
      <w:r w:rsidR="00131C87">
        <w:rPr>
          <w:rFonts w:ascii="Times New Roman" w:hAnsi="Times New Roman" w:cs="Times New Roman"/>
        </w:rPr>
        <w:t>v  roku „n“</w:t>
      </w:r>
      <w:r w:rsidR="00071668">
        <w:rPr>
          <w:rFonts w:ascii="Times New Roman" w:hAnsi="Times New Roman" w:cs="Times New Roman"/>
        </w:rPr>
        <w:t xml:space="preserve"> </w:t>
      </w:r>
      <w:r w:rsidRPr="00F17FC4">
        <w:rPr>
          <w:rFonts w:ascii="Times New Roman" w:hAnsi="Times New Roman" w:cs="Times New Roman"/>
        </w:rPr>
        <w:t>podporné činnosti</w:t>
      </w:r>
      <w:r w:rsidR="00071668">
        <w:rPr>
          <w:rFonts w:ascii="Times New Roman" w:hAnsi="Times New Roman" w:cs="Times New Roman"/>
        </w:rPr>
        <w:t xml:space="preserve"> </w:t>
      </w:r>
      <w:r w:rsidR="00131C87">
        <w:rPr>
          <w:rFonts w:ascii="Times New Roman" w:hAnsi="Times New Roman" w:cs="Times New Roman"/>
        </w:rPr>
        <w:t>oprávnené na financovanie z TP</w:t>
      </w:r>
      <w:r w:rsidR="00834C89">
        <w:rPr>
          <w:rFonts w:ascii="Times New Roman" w:hAnsi="Times New Roman" w:cs="Times New Roman"/>
        </w:rPr>
        <w:t>“</w:t>
      </w:r>
      <w:r>
        <w:rPr>
          <w:rFonts w:ascii="Times New Roman" w:hAnsi="Times New Roman" w:cs="Times New Roman"/>
        </w:rPr>
        <w:t>; podporných činností</w:t>
      </w:r>
      <w:r w:rsidR="00704F18">
        <w:rPr>
          <w:rFonts w:ascii="Times New Roman" w:hAnsi="Times New Roman" w:cs="Times New Roman"/>
        </w:rPr>
        <w:t xml:space="preserve">, </w:t>
      </w:r>
      <w:r w:rsidRPr="00F17FC4">
        <w:rPr>
          <w:rFonts w:ascii="Times New Roman" w:hAnsi="Times New Roman" w:cs="Times New Roman"/>
        </w:rPr>
        <w:t>prepočítan</w:t>
      </w:r>
      <w:r w:rsidR="00131C87">
        <w:rPr>
          <w:rFonts w:ascii="Times New Roman" w:hAnsi="Times New Roman" w:cs="Times New Roman"/>
        </w:rPr>
        <w:t>ých</w:t>
      </w:r>
      <w:r w:rsidRPr="00F17FC4">
        <w:rPr>
          <w:rFonts w:ascii="Times New Roman" w:hAnsi="Times New Roman" w:cs="Times New Roman"/>
        </w:rPr>
        <w:t xml:space="preserve"> na plný ro</w:t>
      </w:r>
      <w:r>
        <w:rPr>
          <w:rFonts w:ascii="Times New Roman" w:hAnsi="Times New Roman" w:cs="Times New Roman"/>
        </w:rPr>
        <w:t>čný pracovný úväzok</w:t>
      </w:r>
      <w:r w:rsidR="00704F18">
        <w:rPr>
          <w:rFonts w:ascii="Times New Roman" w:hAnsi="Times New Roman" w:cs="Times New Roman"/>
        </w:rPr>
        <w:t>,</w:t>
      </w:r>
      <w:r>
        <w:rPr>
          <w:rFonts w:ascii="Times New Roman" w:hAnsi="Times New Roman" w:cs="Times New Roman"/>
        </w:rPr>
        <w:t xml:space="preserve"> financovaných</w:t>
      </w:r>
      <w:r w:rsidRPr="00F17FC4">
        <w:rPr>
          <w:rFonts w:ascii="Times New Roman" w:hAnsi="Times New Roman" w:cs="Times New Roman"/>
        </w:rPr>
        <w:t xml:space="preserve"> 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xml:space="preserve"> a percenta</w:t>
      </w:r>
      <w:r w:rsidRPr="00F17FC4">
        <w:rPr>
          <w:rFonts w:ascii="Times New Roman" w:hAnsi="Times New Roman" w:cs="Times New Roman"/>
        </w:rPr>
        <w:t xml:space="preserve"> podporných činností</w:t>
      </w:r>
      <w:r>
        <w:rPr>
          <w:rFonts w:ascii="Times New Roman" w:hAnsi="Times New Roman" w:cs="Times New Roman"/>
        </w:rPr>
        <w:t xml:space="preserve"> zo schváleného počtu AK EŠIF (</w:t>
      </w:r>
      <w:r w:rsidRPr="00F17FC4">
        <w:rPr>
          <w:rFonts w:ascii="Times New Roman" w:hAnsi="Times New Roman" w:cs="Times New Roman"/>
        </w:rPr>
        <w:t>automatický výpočet</w:t>
      </w:r>
      <w:r>
        <w:rPr>
          <w:rFonts w:ascii="Times New Roman" w:hAnsi="Times New Roman" w:cs="Times New Roman"/>
        </w:rPr>
        <w:t>)</w:t>
      </w:r>
      <w:r w:rsidR="00A37881">
        <w:rPr>
          <w:rFonts w:ascii="Times New Roman" w:hAnsi="Times New Roman" w:cs="Times New Roman"/>
        </w:rPr>
        <w:t>.</w:t>
      </w:r>
    </w:p>
    <w:p w14:paraId="63B135C3" w14:textId="150FAD06" w:rsidR="00865E9D"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6573C5">
        <w:rPr>
          <w:rFonts w:ascii="Times New Roman" w:hAnsi="Times New Roman" w:cs="Times New Roman"/>
        </w:rPr>
        <w:t>Fluktuácia</w:t>
      </w:r>
      <w:r>
        <w:rPr>
          <w:rFonts w:ascii="Times New Roman" w:hAnsi="Times New Roman" w:cs="Times New Roman"/>
        </w:rPr>
        <w:t>“</w:t>
      </w:r>
      <w:r w:rsidR="006573C5">
        <w:rPr>
          <w:rFonts w:ascii="Times New Roman" w:hAnsi="Times New Roman" w:cs="Times New Roman"/>
        </w:rPr>
        <w:t xml:space="preserve"> – </w:t>
      </w:r>
      <w:r w:rsidR="003626DC">
        <w:rPr>
          <w:rFonts w:ascii="Times New Roman" w:hAnsi="Times New Roman" w:cs="Times New Roman"/>
        </w:rPr>
        <w:t>účelom tabuľky je získať informáciu o fluktuácii AK v rámci subjektu zapojeného do riadenia, implementácie, kontroly</w:t>
      </w:r>
      <w:r w:rsidR="001872C8">
        <w:rPr>
          <w:rFonts w:ascii="Times New Roman" w:hAnsi="Times New Roman" w:cs="Times New Roman"/>
        </w:rPr>
        <w:t xml:space="preserve"> </w:t>
      </w:r>
      <w:r w:rsidR="003626DC">
        <w:rPr>
          <w:rFonts w:ascii="Times New Roman" w:hAnsi="Times New Roman" w:cs="Times New Roman"/>
        </w:rPr>
        <w:t>a auditu EŠIF</w:t>
      </w:r>
      <w:r w:rsidR="00014AB7">
        <w:rPr>
          <w:rFonts w:ascii="Times New Roman" w:hAnsi="Times New Roman" w:cs="Times New Roman"/>
        </w:rPr>
        <w:t xml:space="preserve"> v sledovanom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3626DC">
        <w:rPr>
          <w:rFonts w:ascii="Times New Roman" w:hAnsi="Times New Roman" w:cs="Times New Roman"/>
        </w:rPr>
        <w:t xml:space="preserve">, pričom </w:t>
      </w:r>
      <w:r w:rsidR="003626DC">
        <w:rPr>
          <w:rFonts w:ascii="Times New Roman" w:hAnsi="Times New Roman" w:cs="Times New Roman"/>
          <w:bCs/>
        </w:rPr>
        <w:t>f</w:t>
      </w:r>
      <w:r w:rsidR="003626DC" w:rsidRPr="00631573">
        <w:rPr>
          <w:rFonts w:ascii="Times New Roman" w:hAnsi="Times New Roman" w:cs="Times New Roman"/>
          <w:bCs/>
        </w:rPr>
        <w:t xml:space="preserve">luktuácia </w:t>
      </w:r>
      <w:r w:rsidR="003626DC" w:rsidRPr="00B97081">
        <w:rPr>
          <w:rFonts w:ascii="Times New Roman" w:hAnsi="Times New Roman" w:cs="Times New Roman"/>
          <w:bCs/>
        </w:rPr>
        <w:t>zamestnancov</w:t>
      </w:r>
      <w:r w:rsidR="003626DC" w:rsidRPr="00B97081">
        <w:rPr>
          <w:rFonts w:ascii="Times New Roman" w:hAnsi="Times New Roman" w:cs="Times New Roman"/>
        </w:rPr>
        <w:t xml:space="preserve"> predstavuje </w:t>
      </w:r>
      <w:r w:rsidR="006C0D6D" w:rsidRPr="006C0D6D">
        <w:rPr>
          <w:rFonts w:ascii="Times New Roman" w:hAnsi="Times New Roman" w:cs="Times New Roman"/>
        </w:rPr>
        <w:t xml:space="preserve">mobilitu </w:t>
      </w:r>
      <w:r w:rsidR="003626DC" w:rsidRPr="006C0D6D">
        <w:rPr>
          <w:rFonts w:ascii="Times New Roman" w:hAnsi="Times New Roman" w:cs="Times New Roman"/>
        </w:rPr>
        <w:t>pracovníkov</w:t>
      </w:r>
      <w:r w:rsidR="00B361E2" w:rsidRPr="006C0D6D">
        <w:rPr>
          <w:rFonts w:ascii="Times New Roman" w:hAnsi="Times New Roman" w:cs="Times New Roman"/>
        </w:rPr>
        <w:t xml:space="preserve"> v organizácii / odchod zamestnancov z organizácie</w:t>
      </w:r>
      <w:r w:rsidR="003626DC" w:rsidRPr="006C0D6D">
        <w:rPr>
          <w:rFonts w:ascii="Times New Roman" w:hAnsi="Times New Roman" w:cs="Times New Roman"/>
        </w:rPr>
        <w:t>.</w:t>
      </w:r>
      <w:r w:rsidR="003626DC" w:rsidRPr="00B97081">
        <w:rPr>
          <w:rFonts w:ascii="Times New Roman" w:hAnsi="Times New Roman" w:cs="Times New Roman"/>
        </w:rPr>
        <w:t> </w:t>
      </w:r>
      <w:r w:rsidR="003626DC" w:rsidRPr="00B97081">
        <w:rPr>
          <w:rFonts w:ascii="Times New Roman" w:hAnsi="Times New Roman" w:cs="Times New Roman"/>
          <w:bCs/>
        </w:rPr>
        <w:t>Miera fluktuácie</w:t>
      </w:r>
      <w:r w:rsidR="003626DC" w:rsidRPr="00B97081">
        <w:rPr>
          <w:rFonts w:ascii="Times New Roman" w:hAnsi="Times New Roman" w:cs="Times New Roman"/>
        </w:rPr>
        <w:t> </w:t>
      </w:r>
      <w:r>
        <w:rPr>
          <w:rFonts w:ascii="Times New Roman" w:hAnsi="Times New Roman" w:cs="Times New Roman"/>
        </w:rPr>
        <w:t xml:space="preserve">je </w:t>
      </w:r>
      <w:r w:rsidRPr="00F17FC4">
        <w:rPr>
          <w:rFonts w:ascii="Times New Roman" w:hAnsi="Times New Roman" w:cs="Times New Roman"/>
        </w:rPr>
        <w:t>hodnota vypočítaná podľa vzorca (Celkový počet výstupov z miest AK E</w:t>
      </w:r>
      <w:r>
        <w:rPr>
          <w:rFonts w:ascii="Times New Roman" w:hAnsi="Times New Roman" w:cs="Times New Roman"/>
        </w:rPr>
        <w:t>ŠIF/</w:t>
      </w:r>
      <w:r w:rsidRPr="00F17FC4">
        <w:rPr>
          <w:rFonts w:ascii="Times New Roman" w:hAnsi="Times New Roman" w:cs="Times New Roman"/>
        </w:rPr>
        <w:t>Priemerný evidenčný počet AK EŠIF</w:t>
      </w:r>
      <w:r w:rsidR="00704F18">
        <w:rPr>
          <w:rFonts w:ascii="Times New Roman" w:hAnsi="Times New Roman" w:cs="Times New Roman"/>
        </w:rPr>
        <w:t xml:space="preserve">, </w:t>
      </w:r>
      <w:r w:rsidRPr="00F17FC4">
        <w:rPr>
          <w:rFonts w:ascii="Times New Roman" w:hAnsi="Times New Roman" w:cs="Times New Roman"/>
        </w:rPr>
        <w:t>prepočítaný na plný pracovný úväzok</w:t>
      </w:r>
      <w:r w:rsidR="00704F18">
        <w:rPr>
          <w:rFonts w:ascii="Times New Roman" w:hAnsi="Times New Roman" w:cs="Times New Roman"/>
        </w:rPr>
        <w:t>,</w:t>
      </w:r>
      <w:r w:rsidRPr="00F17FC4">
        <w:rPr>
          <w:rFonts w:ascii="Times New Roman" w:hAnsi="Times New Roman" w:cs="Times New Roman"/>
        </w:rPr>
        <w:t xml:space="preserve"> za rok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w:t>
      </w:r>
    </w:p>
    <w:p w14:paraId="7269795B" w14:textId="3938A2A3" w:rsidR="00B34797"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865E9D" w:rsidRPr="00C34376">
        <w:rPr>
          <w:rFonts w:ascii="Times New Roman" w:hAnsi="Times New Roman" w:cs="Times New Roman"/>
        </w:rPr>
        <w:t>Využívanie</w:t>
      </w:r>
      <w:r w:rsidR="00A54031" w:rsidRPr="00C34376">
        <w:rPr>
          <w:rFonts w:ascii="Times New Roman" w:hAnsi="Times New Roman" w:cs="Times New Roman"/>
        </w:rPr>
        <w:t xml:space="preserve"> zdrojov </w:t>
      </w:r>
      <w:r w:rsidR="00B34797">
        <w:rPr>
          <w:rFonts w:ascii="Times New Roman" w:hAnsi="Times New Roman" w:cs="Times New Roman"/>
        </w:rPr>
        <w:t xml:space="preserve">TP </w:t>
      </w:r>
      <w:r w:rsidR="00B34797" w:rsidRPr="00B34797">
        <w:rPr>
          <w:rFonts w:ascii="Times New Roman" w:hAnsi="Times New Roman" w:cs="Times New Roman"/>
        </w:rPr>
        <w:t>na financovanie osobných výdavkov AK EŠIF</w:t>
      </w:r>
      <w:r w:rsidR="00F76486">
        <w:rPr>
          <w:rFonts w:ascii="Times New Roman" w:hAnsi="Times New Roman" w:cs="Times New Roman"/>
        </w:rPr>
        <w:t xml:space="preserve"> </w:t>
      </w:r>
      <w:r w:rsidR="00503AF8" w:rsidRPr="00B34797">
        <w:rPr>
          <w:rFonts w:ascii="Times New Roman" w:hAnsi="Times New Roman" w:cs="Times New Roman"/>
        </w:rPr>
        <w:t>–</w:t>
      </w:r>
      <w:r w:rsidR="00A54031" w:rsidRPr="00B34797">
        <w:rPr>
          <w:rFonts w:ascii="Times New Roman" w:hAnsi="Times New Roman" w:cs="Times New Roman"/>
        </w:rPr>
        <w:t xml:space="preserve"> </w:t>
      </w:r>
      <w:r w:rsidR="00503AF8" w:rsidRPr="00B34797">
        <w:rPr>
          <w:rFonts w:ascii="Times New Roman" w:hAnsi="Times New Roman" w:cs="Times New Roman"/>
        </w:rPr>
        <w:t xml:space="preserve">na základe požadovaných údajov je možné posúdiť stav čerpania zdrojov technickej pomoci na financovanie </w:t>
      </w:r>
      <w:r w:rsidR="00A0433B" w:rsidRPr="00B34797">
        <w:rPr>
          <w:rFonts w:ascii="Times New Roman" w:hAnsi="Times New Roman" w:cs="Times New Roman"/>
        </w:rPr>
        <w:t>osobných</w:t>
      </w:r>
      <w:r w:rsidR="00503AF8" w:rsidRPr="00B34797">
        <w:rPr>
          <w:rFonts w:ascii="Times New Roman" w:hAnsi="Times New Roman" w:cs="Times New Roman"/>
        </w:rPr>
        <w:t xml:space="preserve"> výdavkov AK EŠIF </w:t>
      </w:r>
      <w:ins w:id="536" w:author="Autor">
        <w:r w:rsidR="00E226DF">
          <w:rPr>
            <w:rFonts w:ascii="Times New Roman" w:hAnsi="Times New Roman" w:cs="Times New Roman"/>
          </w:rPr>
          <w:t>kumulatívne k </w:t>
        </w:r>
        <w:r w:rsidR="00584B2C">
          <w:rPr>
            <w:rFonts w:ascii="Times New Roman" w:hAnsi="Times New Roman" w:cs="Times New Roman"/>
          </w:rPr>
          <w:t>„</w:t>
        </w:r>
        <w:r w:rsidR="00E226DF">
          <w:rPr>
            <w:rFonts w:ascii="Times New Roman" w:hAnsi="Times New Roman" w:cs="Times New Roman"/>
          </w:rPr>
          <w:t>n-1</w:t>
        </w:r>
        <w:r w:rsidR="00584B2C">
          <w:rPr>
            <w:rFonts w:ascii="Times New Roman" w:hAnsi="Times New Roman" w:cs="Times New Roman"/>
          </w:rPr>
          <w:t>“</w:t>
        </w:r>
        <w:r w:rsidR="00E226DF">
          <w:rPr>
            <w:rFonts w:ascii="Times New Roman" w:hAnsi="Times New Roman" w:cs="Times New Roman"/>
          </w:rPr>
          <w:t xml:space="preserve">, čerpanie TP </w:t>
        </w:r>
      </w:ins>
      <w:r w:rsidR="00503AF8" w:rsidRPr="00B34797">
        <w:rPr>
          <w:rFonts w:ascii="Times New Roman" w:hAnsi="Times New Roman" w:cs="Times New Roman"/>
        </w:rPr>
        <w:t>v sledovanom roku</w:t>
      </w:r>
      <w:r w:rsidR="00131C87">
        <w:rPr>
          <w:rFonts w:ascii="Times New Roman" w:hAnsi="Times New Roman" w:cs="Times New Roman"/>
        </w:rPr>
        <w:t xml:space="preserve"> „n</w:t>
      </w:r>
      <w:ins w:id="537" w:author="Autor">
        <w:r w:rsidR="00131C87">
          <w:rPr>
            <w:rFonts w:ascii="Times New Roman" w:hAnsi="Times New Roman" w:cs="Times New Roman"/>
          </w:rPr>
          <w:t>“</w:t>
        </w:r>
      </w:ins>
      <w:del w:id="538" w:author="Autor">
        <w:r w:rsidR="00131C87">
          <w:rPr>
            <w:rFonts w:ascii="Times New Roman" w:hAnsi="Times New Roman" w:cs="Times New Roman"/>
          </w:rPr>
          <w:delText>“</w:delText>
        </w:r>
        <w:r w:rsidR="00F76486">
          <w:rPr>
            <w:rFonts w:ascii="Times New Roman" w:hAnsi="Times New Roman" w:cs="Times New Roman"/>
          </w:rPr>
          <w:delText>,</w:delText>
        </w:r>
      </w:del>
      <w:r w:rsidR="00503AF8" w:rsidRPr="00B34797">
        <w:rPr>
          <w:rFonts w:ascii="Times New Roman" w:hAnsi="Times New Roman" w:cs="Times New Roman"/>
        </w:rPr>
        <w:t xml:space="preserve"> a</w:t>
      </w:r>
      <w:r w:rsidR="00014AB7">
        <w:rPr>
          <w:rFonts w:ascii="Times New Roman" w:hAnsi="Times New Roman" w:cs="Times New Roman"/>
        </w:rPr>
        <w:t xml:space="preserve"> zároveň zanalyzovať </w:t>
      </w:r>
      <w:del w:id="539" w:author="Autor">
        <w:r w:rsidR="00014AB7">
          <w:rPr>
            <w:rFonts w:ascii="Times New Roman" w:hAnsi="Times New Roman" w:cs="Times New Roman"/>
          </w:rPr>
          <w:delText xml:space="preserve">ich </w:delText>
        </w:r>
      </w:del>
      <w:r w:rsidR="00503AF8" w:rsidRPr="00B34797">
        <w:rPr>
          <w:rFonts w:ascii="Times New Roman" w:hAnsi="Times New Roman" w:cs="Times New Roman"/>
        </w:rPr>
        <w:t xml:space="preserve">dostatočnosť </w:t>
      </w:r>
      <w:ins w:id="540" w:author="Autor">
        <w:r w:rsidR="00E226DF">
          <w:rPr>
            <w:rFonts w:ascii="Times New Roman" w:hAnsi="Times New Roman" w:cs="Times New Roman"/>
          </w:rPr>
          <w:t xml:space="preserve">zdrojov TP </w:t>
        </w:r>
      </w:ins>
      <w:r w:rsidR="00503AF8" w:rsidRPr="00B34797">
        <w:rPr>
          <w:rFonts w:ascii="Times New Roman" w:hAnsi="Times New Roman" w:cs="Times New Roman"/>
        </w:rPr>
        <w:t>v </w:t>
      </w:r>
      <w:ins w:id="541" w:author="Autor">
        <w:r w:rsidR="00C8534B">
          <w:rPr>
            <w:rFonts w:ascii="Times New Roman" w:hAnsi="Times New Roman" w:cs="Times New Roman"/>
          </w:rPr>
          <w:t>PO</w:t>
        </w:r>
      </w:ins>
      <w:del w:id="542" w:author="Autor">
        <w:r w:rsidR="00503AF8" w:rsidRPr="00B34797">
          <w:rPr>
            <w:rFonts w:ascii="Times New Roman" w:hAnsi="Times New Roman" w:cs="Times New Roman"/>
          </w:rPr>
          <w:delText>programovom období</w:delText>
        </w:r>
      </w:del>
      <w:r w:rsidR="00503AF8" w:rsidRPr="00B34797">
        <w:rPr>
          <w:rFonts w:ascii="Times New Roman" w:hAnsi="Times New Roman" w:cs="Times New Roman"/>
        </w:rPr>
        <w:t xml:space="preserve"> 2014</w:t>
      </w:r>
      <w:r w:rsidR="005E731C" w:rsidRPr="00B34797">
        <w:rPr>
          <w:rFonts w:ascii="Times New Roman" w:hAnsi="Times New Roman" w:cs="Times New Roman"/>
        </w:rPr>
        <w:t xml:space="preserve"> </w:t>
      </w:r>
      <w:r w:rsidR="00503AF8" w:rsidRPr="00B34797">
        <w:rPr>
          <w:rFonts w:ascii="Times New Roman" w:hAnsi="Times New Roman" w:cs="Times New Roman"/>
        </w:rPr>
        <w:t>-</w:t>
      </w:r>
      <w:r w:rsidR="005E731C" w:rsidRPr="00B34797">
        <w:rPr>
          <w:rFonts w:ascii="Times New Roman" w:hAnsi="Times New Roman" w:cs="Times New Roman"/>
        </w:rPr>
        <w:t xml:space="preserve"> </w:t>
      </w:r>
      <w:r w:rsidR="00503AF8" w:rsidRPr="00B34797">
        <w:rPr>
          <w:rFonts w:ascii="Times New Roman" w:hAnsi="Times New Roman" w:cs="Times New Roman"/>
        </w:rPr>
        <w:t>2020.</w:t>
      </w:r>
      <w:r w:rsidR="00B34797">
        <w:rPr>
          <w:rFonts w:ascii="Times New Roman" w:hAnsi="Times New Roman" w:cs="Times New Roman"/>
        </w:rPr>
        <w:t xml:space="preserve"> Údaje sa zadávajú v štruktúre:</w:t>
      </w:r>
    </w:p>
    <w:p w14:paraId="1CC26F00" w14:textId="0B2A5937" w:rsidR="00B34797" w:rsidRDefault="00131C87" w:rsidP="00D30E3E">
      <w:pPr>
        <w:pStyle w:val="Odsekzoznamu"/>
        <w:numPr>
          <w:ilvl w:val="0"/>
          <w:numId w:val="49"/>
        </w:numPr>
        <w:spacing w:before="120" w:line="240" w:lineRule="auto"/>
        <w:ind w:left="851" w:hanging="425"/>
        <w:rPr>
          <w:rFonts w:ascii="Times New Roman" w:hAnsi="Times New Roman" w:cs="Times New Roman"/>
        </w:rPr>
      </w:pPr>
      <w:r>
        <w:rPr>
          <w:rFonts w:ascii="Times New Roman" w:hAnsi="Times New Roman" w:cs="Times New Roman"/>
        </w:rPr>
        <w:t>Indikatívna</w:t>
      </w:r>
      <w:r w:rsidR="00B34797" w:rsidRPr="00B34797">
        <w:rPr>
          <w:rFonts w:ascii="Times New Roman" w:hAnsi="Times New Roman" w:cs="Times New Roman"/>
        </w:rPr>
        <w:t xml:space="preserve"> alokácia TP na financovanie osobných výdavkov AK E</w:t>
      </w:r>
      <w:r w:rsidR="00B34797">
        <w:rPr>
          <w:rFonts w:ascii="Times New Roman" w:hAnsi="Times New Roman" w:cs="Times New Roman"/>
        </w:rPr>
        <w:t>ŠIF pre PO 2014-2020 (EÚ zdroj)</w:t>
      </w:r>
    </w:p>
    <w:p w14:paraId="3BB73E7D" w14:textId="7761F635" w:rsidR="00A54031"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Zdroje TP čerpané na financovanie osobných výdavkov AK EŠIF do 31.12.</w:t>
      </w:r>
      <w:r w:rsidR="00704F18">
        <w:rPr>
          <w:rFonts w:ascii="Times New Roman" w:hAnsi="Times New Roman" w:cs="Times New Roman"/>
        </w:rPr>
        <w:t xml:space="preserve"> v  roku  „</w:t>
      </w:r>
      <w:r w:rsidRPr="00B34797">
        <w:rPr>
          <w:rFonts w:ascii="Times New Roman" w:hAnsi="Times New Roman" w:cs="Times New Roman"/>
        </w:rPr>
        <w:t>n-1</w:t>
      </w:r>
      <w:r w:rsidR="00704F18">
        <w:rPr>
          <w:rFonts w:ascii="Times New Roman" w:hAnsi="Times New Roman" w:cs="Times New Roman"/>
        </w:rPr>
        <w:t>“</w:t>
      </w:r>
      <w:r w:rsidRPr="00B34797">
        <w:rPr>
          <w:rFonts w:ascii="Times New Roman" w:hAnsi="Times New Roman" w:cs="Times New Roman"/>
        </w:rPr>
        <w:t xml:space="preserve"> (EÚ zdroj)</w:t>
      </w:r>
      <w:r w:rsidR="00503AF8" w:rsidRPr="00F308BB">
        <w:rPr>
          <w:rFonts w:ascii="Times New Roman" w:hAnsi="Times New Roman" w:cs="Times New Roman"/>
        </w:rPr>
        <w:t xml:space="preserve">  </w:t>
      </w:r>
    </w:p>
    <w:p w14:paraId="17FEF9F3" w14:textId="2259BDAB" w:rsidR="00B34797"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 xml:space="preserve">Zdroje TP čerpané na financovanie osobných výdavkov AK EŠIF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Pr="00B34797">
        <w:rPr>
          <w:rFonts w:ascii="Times New Roman" w:hAnsi="Times New Roman" w:cs="Times New Roman"/>
        </w:rPr>
        <w:t xml:space="preserve">   (EÚ zdroj)</w:t>
      </w:r>
    </w:p>
    <w:p w14:paraId="7158215C" w14:textId="5437A791" w:rsidR="00B34797"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 xml:space="preserve">Zostatok zdrojov TP na financovanie osobných výdavkov AK EŠIF do konca </w:t>
      </w:r>
      <w:r w:rsidR="00704F18">
        <w:rPr>
          <w:rFonts w:ascii="Times New Roman" w:hAnsi="Times New Roman" w:cs="Times New Roman"/>
        </w:rPr>
        <w:t xml:space="preserve">programového </w:t>
      </w:r>
      <w:r w:rsidRPr="00B34797">
        <w:rPr>
          <w:rFonts w:ascii="Times New Roman" w:hAnsi="Times New Roman" w:cs="Times New Roman"/>
        </w:rPr>
        <w:t>obdobia</w:t>
      </w:r>
      <w:r>
        <w:rPr>
          <w:rFonts w:ascii="Times New Roman" w:hAnsi="Times New Roman" w:cs="Times New Roman"/>
        </w:rPr>
        <w:t xml:space="preserve"> (</w:t>
      </w:r>
      <w:r w:rsidRPr="00B34797">
        <w:rPr>
          <w:rFonts w:ascii="Times New Roman" w:hAnsi="Times New Roman" w:cs="Times New Roman"/>
        </w:rPr>
        <w:t>automaticky vypočítaná hodnota</w:t>
      </w:r>
      <w:r>
        <w:rPr>
          <w:rFonts w:ascii="Times New Roman" w:hAnsi="Times New Roman" w:cs="Times New Roman"/>
        </w:rPr>
        <w:t>)</w:t>
      </w:r>
    </w:p>
    <w:p w14:paraId="56C7CFB5" w14:textId="189725E5" w:rsidR="00B34797" w:rsidRPr="0026514E" w:rsidRDefault="00B34797" w:rsidP="00D30E3E">
      <w:pPr>
        <w:pStyle w:val="Odsekzoznamu"/>
        <w:numPr>
          <w:ilvl w:val="0"/>
          <w:numId w:val="49"/>
        </w:numPr>
        <w:spacing w:before="120" w:line="240" w:lineRule="auto"/>
        <w:ind w:left="851" w:hanging="425"/>
        <w:rPr>
          <w:rFonts w:ascii="Times New Roman" w:hAnsi="Times New Roman" w:cs="Times New Roman"/>
        </w:rPr>
      </w:pPr>
      <w:r w:rsidRPr="0026514E">
        <w:rPr>
          <w:rFonts w:ascii="Times New Roman" w:hAnsi="Times New Roman" w:cs="Times New Roman"/>
        </w:rPr>
        <w:t xml:space="preserve">Priemerná mesačná hrubá mzda na </w:t>
      </w:r>
      <w:ins w:id="543" w:author="Autor">
        <w:r w:rsidR="00EF62CF">
          <w:rPr>
            <w:rFonts w:ascii="Times New Roman" w:hAnsi="Times New Roman" w:cs="Times New Roman"/>
          </w:rPr>
          <w:t xml:space="preserve">1 </w:t>
        </w:r>
      </w:ins>
      <w:r w:rsidRPr="0026514E">
        <w:rPr>
          <w:rFonts w:ascii="Times New Roman" w:hAnsi="Times New Roman" w:cs="Times New Roman"/>
        </w:rPr>
        <w:t xml:space="preserve">AK EŠIF (vypĺňa </w:t>
      </w:r>
      <w:r w:rsidR="0023096F" w:rsidRPr="0026514E">
        <w:rPr>
          <w:rFonts w:ascii="Times New Roman" w:hAnsi="Times New Roman" w:cs="Times New Roman"/>
        </w:rPr>
        <w:t xml:space="preserve">sa </w:t>
      </w:r>
      <w:r w:rsidRPr="0026514E">
        <w:rPr>
          <w:rFonts w:ascii="Times New Roman" w:hAnsi="Times New Roman" w:cs="Times New Roman"/>
        </w:rPr>
        <w:t xml:space="preserve">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ins w:id="544" w:author="Autor">
        <w:r w:rsidRPr="0026514E">
          <w:rPr>
            <w:rFonts w:ascii="Times New Roman" w:hAnsi="Times New Roman" w:cs="Times New Roman"/>
          </w:rPr>
          <w:t>)</w:t>
        </w:r>
        <w:r w:rsidR="00E226DF">
          <w:rPr>
            <w:rFonts w:ascii="Times New Roman" w:hAnsi="Times New Roman" w:cs="Times New Roman"/>
          </w:rPr>
          <w:t>, za všetky zdroje,</w:t>
        </w:r>
      </w:ins>
      <w:del w:id="545" w:author="Autor">
        <w:r w:rsidRPr="0026514E">
          <w:rPr>
            <w:rFonts w:ascii="Times New Roman" w:hAnsi="Times New Roman" w:cs="Times New Roman"/>
          </w:rPr>
          <w:delText>)</w:delText>
        </w:r>
      </w:del>
    </w:p>
    <w:p w14:paraId="27F62535" w14:textId="75E9D1A0" w:rsidR="00B34797" w:rsidRPr="0026514E" w:rsidRDefault="0023096F" w:rsidP="00D30E3E">
      <w:pPr>
        <w:pStyle w:val="Odsekzoznamu"/>
        <w:numPr>
          <w:ilvl w:val="0"/>
          <w:numId w:val="49"/>
        </w:numPr>
        <w:spacing w:before="120" w:line="240" w:lineRule="auto"/>
        <w:ind w:left="851" w:hanging="425"/>
        <w:rPr>
          <w:rFonts w:ascii="Times New Roman" w:hAnsi="Times New Roman" w:cs="Times New Roman"/>
        </w:rPr>
      </w:pPr>
      <w:r w:rsidRPr="0026514E">
        <w:rPr>
          <w:rFonts w:ascii="Times New Roman" w:hAnsi="Times New Roman" w:cs="Times New Roman"/>
        </w:rPr>
        <w:lastRenderedPageBreak/>
        <w:t>P</w:t>
      </w:r>
      <w:r w:rsidR="00B34797" w:rsidRPr="0026514E">
        <w:rPr>
          <w:rFonts w:ascii="Times New Roman" w:hAnsi="Times New Roman" w:cs="Times New Roman"/>
        </w:rPr>
        <w:t xml:space="preserve">riemerné mesačné odmeny </w:t>
      </w:r>
      <w:r w:rsidRPr="0026514E">
        <w:rPr>
          <w:rFonts w:ascii="Times New Roman" w:hAnsi="Times New Roman" w:cs="Times New Roman"/>
        </w:rPr>
        <w:t>z priemernej mesačnej hrubej mzdy</w:t>
      </w:r>
      <w:r w:rsidR="00B34797" w:rsidRPr="0026514E">
        <w:rPr>
          <w:rFonts w:ascii="Times New Roman" w:hAnsi="Times New Roman" w:cs="Times New Roman"/>
        </w:rPr>
        <w:t xml:space="preserve"> </w:t>
      </w:r>
      <w:r w:rsidRPr="0026514E">
        <w:rPr>
          <w:rFonts w:ascii="Times New Roman" w:hAnsi="Times New Roman" w:cs="Times New Roman"/>
        </w:rPr>
        <w:t xml:space="preserve">na </w:t>
      </w:r>
      <w:ins w:id="546" w:author="Autor">
        <w:r w:rsidR="00EF62CF">
          <w:rPr>
            <w:rFonts w:ascii="Times New Roman" w:hAnsi="Times New Roman" w:cs="Times New Roman"/>
          </w:rPr>
          <w:t xml:space="preserve">1 </w:t>
        </w:r>
      </w:ins>
      <w:r w:rsidRPr="0026514E">
        <w:rPr>
          <w:rFonts w:ascii="Times New Roman" w:hAnsi="Times New Roman" w:cs="Times New Roman"/>
        </w:rPr>
        <w:t xml:space="preserve">AK EŠIF </w:t>
      </w:r>
      <w:r w:rsidR="00B34797" w:rsidRPr="0026514E">
        <w:rPr>
          <w:rFonts w:ascii="Times New Roman" w:hAnsi="Times New Roman" w:cs="Times New Roman"/>
        </w:rPr>
        <w:t>(</w:t>
      </w:r>
      <w:r w:rsidRPr="0026514E">
        <w:rPr>
          <w:rFonts w:ascii="Times New Roman" w:hAnsi="Times New Roman" w:cs="Times New Roman"/>
        </w:rPr>
        <w:t xml:space="preserve">vypĺňa sa 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r w:rsidR="00B34797" w:rsidRPr="0026514E">
        <w:rPr>
          <w:rFonts w:ascii="Times New Roman" w:hAnsi="Times New Roman" w:cs="Times New Roman"/>
        </w:rPr>
        <w:t>)</w:t>
      </w:r>
      <w:ins w:id="547" w:author="Autor">
        <w:r w:rsidR="00E226DF">
          <w:rPr>
            <w:rFonts w:ascii="Times New Roman" w:hAnsi="Times New Roman" w:cs="Times New Roman"/>
          </w:rPr>
          <w:t xml:space="preserve"> za všetky zdroje,</w:t>
        </w:r>
      </w:ins>
    </w:p>
    <w:p w14:paraId="0087C6A3" w14:textId="261BE83A" w:rsidR="00B34797" w:rsidRPr="00F308BB" w:rsidRDefault="000F008E" w:rsidP="00D30E3E">
      <w:pPr>
        <w:pStyle w:val="Odsekzoznamu"/>
        <w:numPr>
          <w:ilvl w:val="0"/>
          <w:numId w:val="49"/>
        </w:numPr>
        <w:spacing w:before="120" w:line="240" w:lineRule="auto"/>
        <w:ind w:left="851" w:hanging="425"/>
        <w:rPr>
          <w:rFonts w:ascii="Times New Roman" w:hAnsi="Times New Roman" w:cs="Times New Roman"/>
        </w:rPr>
      </w:pPr>
      <w:r>
        <w:rPr>
          <w:rFonts w:ascii="Times New Roman" w:hAnsi="Times New Roman" w:cs="Times New Roman"/>
        </w:rPr>
        <w:t>Priemerná v</w:t>
      </w:r>
      <w:r w:rsidRPr="00F308BB">
        <w:rPr>
          <w:rFonts w:ascii="Times New Roman" w:hAnsi="Times New Roman" w:cs="Times New Roman"/>
        </w:rPr>
        <w:t xml:space="preserve">ýška </w:t>
      </w:r>
      <w:ins w:id="548" w:author="Autor">
        <w:r w:rsidR="00E226DF">
          <w:rPr>
            <w:rFonts w:ascii="Times New Roman" w:hAnsi="Times New Roman" w:cs="Times New Roman"/>
          </w:rPr>
          <w:t>celkovej ceny práce na</w:t>
        </w:r>
        <w:r w:rsidR="00B34797" w:rsidRPr="00F308BB">
          <w:rPr>
            <w:rFonts w:ascii="Times New Roman" w:hAnsi="Times New Roman" w:cs="Times New Roman"/>
          </w:rPr>
          <w:t xml:space="preserve"> </w:t>
        </w:r>
        <w:r w:rsidR="00EF62CF">
          <w:rPr>
            <w:rFonts w:ascii="Times New Roman" w:hAnsi="Times New Roman" w:cs="Times New Roman"/>
          </w:rPr>
          <w:t>1</w:t>
        </w:r>
      </w:ins>
      <w:del w:id="549" w:author="Autor">
        <w:r w:rsidR="00B34797" w:rsidRPr="00F308BB">
          <w:rPr>
            <w:rFonts w:ascii="Times New Roman" w:hAnsi="Times New Roman" w:cs="Times New Roman"/>
          </w:rPr>
          <w:delText>oprávnených výdavkov z hrubej mzdy</w:delText>
        </w:r>
      </w:del>
      <w:r w:rsidR="00B34797" w:rsidRPr="00F308BB">
        <w:rPr>
          <w:rFonts w:ascii="Times New Roman" w:hAnsi="Times New Roman" w:cs="Times New Roman"/>
        </w:rPr>
        <w:t xml:space="preserve"> AK EŠIF </w:t>
      </w:r>
      <w:r>
        <w:rPr>
          <w:rFonts w:ascii="Times New Roman" w:hAnsi="Times New Roman" w:cs="Times New Roman"/>
        </w:rPr>
        <w:t>financovaných</w:t>
      </w:r>
      <w:r w:rsidRPr="00F308BB">
        <w:rPr>
          <w:rFonts w:ascii="Times New Roman" w:hAnsi="Times New Roman" w:cs="Times New Roman"/>
        </w:rPr>
        <w:t xml:space="preserve"> </w:t>
      </w:r>
      <w:r w:rsidR="00B34797" w:rsidRPr="00F308BB">
        <w:rPr>
          <w:rFonts w:ascii="Times New Roman" w:hAnsi="Times New Roman" w:cs="Times New Roman"/>
        </w:rPr>
        <w:t xml:space="preserve">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B34797">
        <w:rPr>
          <w:rFonts w:ascii="Times New Roman" w:hAnsi="Times New Roman" w:cs="Times New Roman"/>
        </w:rPr>
        <w:t xml:space="preserve"> (</w:t>
      </w:r>
      <w:r w:rsidR="001127BE" w:rsidRPr="00B34797">
        <w:rPr>
          <w:rFonts w:ascii="Times New Roman" w:hAnsi="Times New Roman" w:cs="Times New Roman"/>
        </w:rPr>
        <w:t>vypĺňa sa hodnota</w:t>
      </w:r>
      <w:r w:rsidR="001127BE">
        <w:rPr>
          <w:rFonts w:ascii="Times New Roman" w:hAnsi="Times New Roman" w:cs="Times New Roman"/>
        </w:rPr>
        <w:t xml:space="preserve"> za </w:t>
      </w:r>
      <w:r w:rsidR="006D0077">
        <w:rPr>
          <w:rFonts w:ascii="Times New Roman" w:hAnsi="Times New Roman" w:cs="Times New Roman"/>
        </w:rPr>
        <w:t xml:space="preserve">celý </w:t>
      </w:r>
      <w:r w:rsidR="001127BE">
        <w:rPr>
          <w:rFonts w:ascii="Times New Roman" w:hAnsi="Times New Roman" w:cs="Times New Roman"/>
        </w:rPr>
        <w:t>subjekt</w:t>
      </w:r>
      <w:r w:rsidR="00B34797">
        <w:rPr>
          <w:rFonts w:ascii="Times New Roman" w:hAnsi="Times New Roman" w:cs="Times New Roman"/>
        </w:rPr>
        <w:t>).</w:t>
      </w:r>
    </w:p>
    <w:p w14:paraId="3074C567" w14:textId="17A8D1B7" w:rsidR="00503AF8" w:rsidRDefault="00B34797"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“Prehľad pracovných pozícií</w:t>
      </w:r>
      <w:r w:rsidR="00A54031" w:rsidRPr="006341E2">
        <w:rPr>
          <w:rFonts w:ascii="Times New Roman" w:hAnsi="Times New Roman" w:cs="Times New Roman"/>
        </w:rPr>
        <w:t xml:space="preserve"> </w:t>
      </w:r>
      <w:r w:rsidR="00503AF8">
        <w:rPr>
          <w:rFonts w:ascii="Times New Roman" w:hAnsi="Times New Roman" w:cs="Times New Roman"/>
        </w:rPr>
        <w:t>–</w:t>
      </w:r>
      <w:r w:rsidR="00A54031">
        <w:rPr>
          <w:rFonts w:ascii="Times New Roman" w:hAnsi="Times New Roman" w:cs="Times New Roman"/>
        </w:rPr>
        <w:t xml:space="preserve"> </w:t>
      </w:r>
      <w:r w:rsidR="00503AF8">
        <w:rPr>
          <w:rFonts w:ascii="Times New Roman" w:hAnsi="Times New Roman" w:cs="Times New Roman"/>
        </w:rPr>
        <w:t>slúži na získanie údajov o </w:t>
      </w:r>
      <w:r>
        <w:rPr>
          <w:rFonts w:ascii="Times New Roman" w:hAnsi="Times New Roman" w:cs="Times New Roman"/>
        </w:rPr>
        <w:t xml:space="preserve">obsadenosti miest AK EŠIF podľa jednotlivých </w:t>
      </w:r>
      <w:r w:rsidR="00571184">
        <w:rPr>
          <w:rFonts w:ascii="Times New Roman" w:hAnsi="Times New Roman" w:cs="Times New Roman"/>
        </w:rPr>
        <w:t xml:space="preserve">štandardizovaných </w:t>
      </w:r>
      <w:r>
        <w:rPr>
          <w:rFonts w:ascii="Times New Roman" w:hAnsi="Times New Roman" w:cs="Times New Roman"/>
        </w:rPr>
        <w:t xml:space="preserve">pracovných pozícií definovaných Metodickým pokynom </w:t>
      </w:r>
      <w:ins w:id="550" w:author="Autor">
        <w:r w:rsidR="00E226DF">
          <w:rPr>
            <w:rFonts w:ascii="Times New Roman" w:hAnsi="Times New Roman" w:cs="Times New Roman"/>
          </w:rPr>
          <w:t>gestora AK EŠIF</w:t>
        </w:r>
      </w:ins>
      <w:del w:id="551" w:author="Autor">
        <w:r>
          <w:rPr>
            <w:rFonts w:ascii="Times New Roman" w:hAnsi="Times New Roman" w:cs="Times New Roman"/>
          </w:rPr>
          <w:delText>ÚV SR</w:delText>
        </w:r>
      </w:del>
      <w:r>
        <w:rPr>
          <w:rFonts w:ascii="Times New Roman" w:hAnsi="Times New Roman" w:cs="Times New Roman"/>
        </w:rPr>
        <w:t xml:space="preserve"> č. 22.</w:t>
      </w:r>
      <w:r w:rsidR="00571184">
        <w:rPr>
          <w:rFonts w:ascii="Times New Roman" w:hAnsi="Times New Roman" w:cs="Times New Roman"/>
        </w:rPr>
        <w:t xml:space="preserve"> Zadáva sa p</w:t>
      </w:r>
      <w:r w:rsidR="00571184" w:rsidRPr="00571184">
        <w:rPr>
          <w:rFonts w:ascii="Times New Roman" w:hAnsi="Times New Roman" w:cs="Times New Roman"/>
        </w:rPr>
        <w:t>riemerný evidenčný počet AK EŠIF</w:t>
      </w:r>
      <w:r w:rsidR="00014AB7">
        <w:rPr>
          <w:rFonts w:ascii="Times New Roman" w:hAnsi="Times New Roman" w:cs="Times New Roman"/>
        </w:rPr>
        <w:t xml:space="preserve"> za každú štandardizovanú pozíciu</w:t>
      </w:r>
      <w:r w:rsidR="00407008">
        <w:rPr>
          <w:rFonts w:ascii="Times New Roman" w:hAnsi="Times New Roman" w:cs="Times New Roman"/>
        </w:rPr>
        <w:t>,</w:t>
      </w:r>
      <w:r w:rsidR="00754837">
        <w:rPr>
          <w:rFonts w:ascii="Times New Roman" w:hAnsi="Times New Roman" w:cs="Times New Roman"/>
        </w:rPr>
        <w:t xml:space="preserve"> </w:t>
      </w:r>
      <w:r w:rsidR="00571184" w:rsidRPr="00571184">
        <w:rPr>
          <w:rFonts w:ascii="Times New Roman" w:hAnsi="Times New Roman" w:cs="Times New Roman"/>
        </w:rPr>
        <w:t xml:space="preserve">prepočítaný na plný pracovný úväzok za rok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571184">
        <w:rPr>
          <w:rFonts w:ascii="Times New Roman" w:hAnsi="Times New Roman" w:cs="Times New Roman"/>
        </w:rPr>
        <w:t>.</w:t>
      </w:r>
    </w:p>
    <w:p w14:paraId="177CB497" w14:textId="4FF3233D" w:rsidR="005B7E55" w:rsidRDefault="00503AF8" w:rsidP="006341E2">
      <w:pPr>
        <w:spacing w:before="120" w:line="240" w:lineRule="auto"/>
        <w:rPr>
          <w:rFonts w:ascii="Times New Roman" w:hAnsi="Times New Roman" w:cs="Times New Roman"/>
        </w:rPr>
      </w:pPr>
      <w:r>
        <w:rPr>
          <w:rFonts w:ascii="Times New Roman" w:hAnsi="Times New Roman" w:cs="Times New Roman"/>
        </w:rPr>
        <w:t xml:space="preserve"> </w:t>
      </w:r>
    </w:p>
    <w:p w14:paraId="11888C91" w14:textId="77777777" w:rsidR="0033583B" w:rsidRPr="00D71001" w:rsidRDefault="00F237DF" w:rsidP="004555BA">
      <w:pPr>
        <w:pStyle w:val="Nadpis2"/>
        <w:numPr>
          <w:ilvl w:val="0"/>
          <w:numId w:val="0"/>
        </w:numPr>
        <w:rPr>
          <w:color w:val="365F91" w:themeColor="accent1" w:themeShade="BF"/>
        </w:rPr>
      </w:pPr>
      <w:bookmarkStart w:id="552" w:name="_Toc90632605"/>
      <w:ins w:id="553" w:author="Autor">
        <w:r w:rsidRPr="00533C71">
          <w:rPr>
            <w:color w:val="365F91" w:themeColor="accent1" w:themeShade="BF"/>
          </w:rPr>
          <w:t xml:space="preserve">6 </w:t>
        </w:r>
      </w:ins>
      <w:r w:rsidR="00DE1347" w:rsidRPr="00D71001">
        <w:rPr>
          <w:color w:val="365F91" w:themeColor="accent1" w:themeShade="BF"/>
        </w:rPr>
        <w:t xml:space="preserve">Zoznam </w:t>
      </w:r>
      <w:r w:rsidR="005A2D33">
        <w:rPr>
          <w:color w:val="365F91" w:themeColor="accent1" w:themeShade="BF"/>
        </w:rPr>
        <w:t>použitých skratiek</w:t>
      </w:r>
      <w:bookmarkEnd w:id="552"/>
      <w:r w:rsidR="005A2D33">
        <w:rPr>
          <w:color w:val="365F91" w:themeColor="accent1" w:themeShade="BF"/>
        </w:rPr>
        <w:t xml:space="preserve"> </w:t>
      </w:r>
    </w:p>
    <w:p w14:paraId="3E855EE8" w14:textId="0F43E796" w:rsidR="006F377A" w:rsidRDefault="006F377A" w:rsidP="006F377A">
      <w:pPr>
        <w:ind w:left="432"/>
        <w:rPr>
          <w:rFonts w:ascii="Times New Roman" w:hAnsi="Times New Roman" w:cs="Times New Roman"/>
        </w:rPr>
      </w:pPr>
      <w:r w:rsidRPr="002639E5">
        <w:rPr>
          <w:rFonts w:ascii="Times New Roman" w:hAnsi="Times New Roman" w:cs="Times New Roman"/>
        </w:rPr>
        <w:t>AK</w:t>
      </w:r>
      <w:r w:rsidR="00CB1583">
        <w:rPr>
          <w:rFonts w:ascii="Times New Roman" w:hAnsi="Times New Roman" w:cs="Times New Roman"/>
        </w:rPr>
        <w:t xml:space="preserve"> EŠIF</w:t>
      </w:r>
      <w:r>
        <w:rPr>
          <w:rFonts w:ascii="Times New Roman" w:hAnsi="Times New Roman" w:cs="Times New Roman"/>
        </w:rPr>
        <w:tab/>
      </w:r>
      <w:r>
        <w:rPr>
          <w:rFonts w:ascii="Times New Roman" w:hAnsi="Times New Roman" w:cs="Times New Roman"/>
        </w:rPr>
        <w:tab/>
      </w:r>
      <w:r w:rsidR="00235954">
        <w:rPr>
          <w:rFonts w:ascii="Times New Roman" w:hAnsi="Times New Roman" w:cs="Times New Roman"/>
        </w:rPr>
        <w:t>administratívna</w:t>
      </w:r>
      <w:r w:rsidRPr="002639E5">
        <w:rPr>
          <w:rFonts w:ascii="Times New Roman" w:hAnsi="Times New Roman" w:cs="Times New Roman"/>
        </w:rPr>
        <w:t xml:space="preserve"> kapacit</w:t>
      </w:r>
      <w:r w:rsidR="00235954">
        <w:rPr>
          <w:rFonts w:ascii="Times New Roman" w:hAnsi="Times New Roman" w:cs="Times New Roman"/>
        </w:rPr>
        <w:t>a</w:t>
      </w:r>
      <w:r w:rsidR="00CB1583">
        <w:rPr>
          <w:rFonts w:ascii="Times New Roman" w:hAnsi="Times New Roman" w:cs="Times New Roman"/>
        </w:rPr>
        <w:t xml:space="preserve"> EŠIF</w:t>
      </w:r>
    </w:p>
    <w:p w14:paraId="3B182C86" w14:textId="0F3355D5" w:rsidR="000B1AA0" w:rsidRPr="002639E5" w:rsidRDefault="000B1AA0" w:rsidP="006F377A">
      <w:pPr>
        <w:ind w:left="432"/>
        <w:rPr>
          <w:rFonts w:ascii="Times New Roman" w:hAnsi="Times New Roman" w:cs="Times New Roman"/>
        </w:rPr>
      </w:pPr>
      <w:r>
        <w:rPr>
          <w:rFonts w:ascii="Times New Roman" w:hAnsi="Times New Roman" w:cs="Times New Roman"/>
        </w:rPr>
        <w:t>EŠIF</w:t>
      </w:r>
      <w:r>
        <w:rPr>
          <w:rFonts w:ascii="Times New Roman" w:hAnsi="Times New Roman" w:cs="Times New Roman"/>
        </w:rPr>
        <w:tab/>
      </w:r>
      <w:r>
        <w:rPr>
          <w:rFonts w:ascii="Times New Roman" w:hAnsi="Times New Roman" w:cs="Times New Roman"/>
        </w:rPr>
        <w:tab/>
        <w:t>európske štrukturálne a investičné fondy</w:t>
      </w:r>
    </w:p>
    <w:p w14:paraId="346DEE87" w14:textId="77777777" w:rsidR="00CB1583" w:rsidRDefault="00CB1583" w:rsidP="006F377A">
      <w:pPr>
        <w:ind w:left="2127" w:hanging="1695"/>
        <w:rPr>
          <w:rFonts w:ascii="Times New Roman" w:hAnsi="Times New Roman" w:cs="Times New Roman"/>
        </w:rPr>
      </w:pPr>
      <w:r>
        <w:rPr>
          <w:rFonts w:ascii="Times New Roman" w:hAnsi="Times New Roman" w:cs="Times New Roman"/>
        </w:rPr>
        <w:t>IS CPV</w:t>
      </w:r>
      <w:r>
        <w:rPr>
          <w:rFonts w:ascii="Times New Roman" w:hAnsi="Times New Roman" w:cs="Times New Roman"/>
        </w:rPr>
        <w:tab/>
        <w:t>Informačný systém Centrálny plán vzdelávania AK EŠIF</w:t>
      </w:r>
    </w:p>
    <w:p w14:paraId="786492BF" w14:textId="77777777" w:rsidR="006F377A" w:rsidRDefault="006F377A" w:rsidP="006F377A">
      <w:pPr>
        <w:ind w:left="1418" w:hanging="986"/>
        <w:rPr>
          <w:rFonts w:ascii="Times New Roman" w:hAnsi="Times New Roman" w:cs="Times New Roman"/>
        </w:rPr>
      </w:pPr>
      <w:r>
        <w:rPr>
          <w:rFonts w:ascii="Times New Roman" w:hAnsi="Times New Roman" w:cs="Times New Roman"/>
        </w:rPr>
        <w:t>EÚ</w:t>
      </w:r>
      <w:r>
        <w:rPr>
          <w:rFonts w:ascii="Times New Roman" w:hAnsi="Times New Roman" w:cs="Times New Roman"/>
        </w:rPr>
        <w:tab/>
      </w:r>
      <w:r>
        <w:rPr>
          <w:rFonts w:ascii="Times New Roman" w:hAnsi="Times New Roman" w:cs="Times New Roman"/>
        </w:rPr>
        <w:tab/>
        <w:t>Európska únia</w:t>
      </w:r>
    </w:p>
    <w:p w14:paraId="455EA432" w14:textId="77777777" w:rsidR="006F377A" w:rsidRPr="002639E5" w:rsidRDefault="006F377A" w:rsidP="006F377A">
      <w:pPr>
        <w:ind w:left="432"/>
        <w:rPr>
          <w:rFonts w:ascii="Times New Roman" w:hAnsi="Times New Roman" w:cs="Times New Roman"/>
        </w:rPr>
      </w:pPr>
      <w:r>
        <w:rPr>
          <w:rFonts w:ascii="Times New Roman" w:hAnsi="Times New Roman" w:cs="Times New Roman"/>
        </w:rPr>
        <w:t>ENRF</w:t>
      </w:r>
      <w:r>
        <w:rPr>
          <w:rFonts w:ascii="Times New Roman" w:hAnsi="Times New Roman" w:cs="Times New Roman"/>
        </w:rPr>
        <w:tab/>
      </w:r>
      <w:r>
        <w:rPr>
          <w:rFonts w:ascii="Times New Roman" w:hAnsi="Times New Roman" w:cs="Times New Roman"/>
        </w:rPr>
        <w:tab/>
        <w:t>Európsky námorný a rybársky fond</w:t>
      </w:r>
    </w:p>
    <w:p w14:paraId="5ACDE0EA" w14:textId="77777777" w:rsidR="006F377A" w:rsidRDefault="006F377A" w:rsidP="006F377A">
      <w:pPr>
        <w:ind w:left="432"/>
        <w:rPr>
          <w:rFonts w:ascii="Times New Roman" w:hAnsi="Times New Roman" w:cs="Times New Roman"/>
        </w:rPr>
      </w:pPr>
      <w:r>
        <w:rPr>
          <w:rFonts w:ascii="Times New Roman" w:hAnsi="Times New Roman" w:cs="Times New Roman"/>
        </w:rPr>
        <w:t>FTE</w:t>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Full</w:t>
      </w:r>
      <w:proofErr w:type="spellEnd"/>
      <w:r>
        <w:rPr>
          <w:rFonts w:ascii="Times New Roman" w:hAnsi="Times New Roman" w:cs="Times New Roman"/>
        </w:rPr>
        <w:t xml:space="preserve"> </w:t>
      </w:r>
      <w:proofErr w:type="spellStart"/>
      <w:r>
        <w:rPr>
          <w:rFonts w:ascii="Times New Roman" w:hAnsi="Times New Roman" w:cs="Times New Roman"/>
        </w:rPr>
        <w:t>time</w:t>
      </w:r>
      <w:proofErr w:type="spellEnd"/>
      <w:r>
        <w:rPr>
          <w:rFonts w:ascii="Times New Roman" w:hAnsi="Times New Roman" w:cs="Times New Roman"/>
        </w:rPr>
        <w:t xml:space="preserve"> </w:t>
      </w:r>
      <w:proofErr w:type="spellStart"/>
      <w:r>
        <w:rPr>
          <w:rFonts w:ascii="Times New Roman" w:hAnsi="Times New Roman" w:cs="Times New Roman"/>
        </w:rPr>
        <w:t>equivalent</w:t>
      </w:r>
      <w:proofErr w:type="spellEnd"/>
      <w:r>
        <w:rPr>
          <w:rFonts w:ascii="Times New Roman" w:hAnsi="Times New Roman" w:cs="Times New Roman"/>
        </w:rPr>
        <w:t xml:space="preserve"> </w:t>
      </w:r>
      <w:r w:rsidR="00AD256B">
        <w:rPr>
          <w:rFonts w:ascii="Times New Roman" w:hAnsi="Times New Roman" w:cs="Times New Roman"/>
        </w:rPr>
        <w:t>/</w:t>
      </w:r>
      <w:r>
        <w:rPr>
          <w:rFonts w:ascii="Times New Roman" w:hAnsi="Times New Roman" w:cs="Times New Roman"/>
        </w:rPr>
        <w:t>ekvi</w:t>
      </w:r>
      <w:r w:rsidR="00F72BCB">
        <w:rPr>
          <w:rFonts w:ascii="Times New Roman" w:hAnsi="Times New Roman" w:cs="Times New Roman"/>
        </w:rPr>
        <w:t>valent plného pracovného úväzku</w:t>
      </w:r>
    </w:p>
    <w:p w14:paraId="273A472D" w14:textId="77777777" w:rsidR="006F377A" w:rsidRDefault="006F377A" w:rsidP="006F377A">
      <w:pPr>
        <w:ind w:left="432"/>
        <w:rPr>
          <w:rFonts w:ascii="Times New Roman" w:hAnsi="Times New Roman" w:cs="Times New Roman"/>
        </w:rPr>
      </w:pPr>
      <w:r>
        <w:rPr>
          <w:rFonts w:ascii="Times New Roman" w:hAnsi="Times New Roman" w:cs="Times New Roman"/>
        </w:rPr>
        <w:t>IROP</w:t>
      </w:r>
      <w:r>
        <w:rPr>
          <w:rFonts w:ascii="Times New Roman" w:hAnsi="Times New Roman" w:cs="Times New Roman"/>
        </w:rPr>
        <w:tab/>
      </w:r>
      <w:r>
        <w:rPr>
          <w:rFonts w:ascii="Times New Roman" w:hAnsi="Times New Roman" w:cs="Times New Roman"/>
        </w:rPr>
        <w:tab/>
        <w:t>Integrovaný regionálny operačný program</w:t>
      </w:r>
    </w:p>
    <w:p w14:paraId="01C95ED8" w14:textId="77777777" w:rsidR="001F2374" w:rsidRDefault="001F2374" w:rsidP="003122CF">
      <w:pPr>
        <w:ind w:left="2127" w:hanging="1695"/>
        <w:rPr>
          <w:ins w:id="554" w:author="Autor"/>
          <w:rFonts w:ascii="Times New Roman" w:hAnsi="Times New Roman" w:cs="Times New Roman"/>
        </w:rPr>
      </w:pPr>
      <w:ins w:id="555" w:author="Autor">
        <w:r>
          <w:rPr>
            <w:rFonts w:ascii="Times New Roman" w:hAnsi="Times New Roman" w:cs="Times New Roman"/>
          </w:rPr>
          <w:t xml:space="preserve">MIRRI SR </w:t>
        </w:r>
        <w:r>
          <w:rPr>
            <w:rFonts w:ascii="Times New Roman" w:hAnsi="Times New Roman" w:cs="Times New Roman"/>
          </w:rPr>
          <w:tab/>
          <w:t>Ministerstvo investícií, regionálneho rozvoja a informatizácie Slovenskej republiky</w:t>
        </w:r>
      </w:ins>
    </w:p>
    <w:p w14:paraId="2548419D" w14:textId="77777777" w:rsidR="00951C74" w:rsidRDefault="00951C74" w:rsidP="003122CF">
      <w:pPr>
        <w:ind w:left="2127" w:hanging="1695"/>
        <w:rPr>
          <w:ins w:id="556" w:author="Autor"/>
          <w:rFonts w:ascii="Times New Roman" w:hAnsi="Times New Roman" w:cs="Times New Roman"/>
        </w:rPr>
      </w:pPr>
      <w:ins w:id="557" w:author="Autor">
        <w:r>
          <w:rPr>
            <w:rFonts w:ascii="Times New Roman" w:hAnsi="Times New Roman" w:cs="Times New Roman"/>
          </w:rPr>
          <w:t>MP</w:t>
        </w:r>
        <w:r>
          <w:rPr>
            <w:rFonts w:ascii="Times New Roman" w:hAnsi="Times New Roman" w:cs="Times New Roman"/>
          </w:rPr>
          <w:tab/>
          <w:t>metodický pokyn</w:t>
        </w:r>
      </w:ins>
    </w:p>
    <w:p w14:paraId="6009DFE7" w14:textId="77777777" w:rsidR="006F377A" w:rsidRPr="002639E5" w:rsidRDefault="006F377A" w:rsidP="006F377A">
      <w:pPr>
        <w:ind w:left="432"/>
        <w:rPr>
          <w:rFonts w:ascii="Times New Roman" w:hAnsi="Times New Roman" w:cs="Times New Roman"/>
        </w:rPr>
      </w:pPr>
      <w:r w:rsidRPr="002639E5">
        <w:rPr>
          <w:rFonts w:ascii="Times New Roman" w:hAnsi="Times New Roman" w:cs="Times New Roman"/>
        </w:rPr>
        <w:t xml:space="preserve">RO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riadiaci orgán</w:t>
      </w:r>
    </w:p>
    <w:p w14:paraId="75DF96C7" w14:textId="77777777" w:rsidR="006F377A" w:rsidRDefault="006F377A" w:rsidP="006F377A">
      <w:pPr>
        <w:ind w:left="432"/>
        <w:rPr>
          <w:rFonts w:ascii="Times New Roman" w:hAnsi="Times New Roman" w:cs="Times New Roman"/>
        </w:rPr>
      </w:pPr>
      <w:r w:rsidRPr="002639E5">
        <w:rPr>
          <w:rFonts w:ascii="Times New Roman" w:hAnsi="Times New Roman" w:cs="Times New Roman"/>
        </w:rPr>
        <w:t xml:space="preserve">SO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sprostredkovateľský orgán</w:t>
      </w:r>
    </w:p>
    <w:p w14:paraId="1DA845C8" w14:textId="77777777" w:rsidR="006F377A" w:rsidRDefault="006F377A" w:rsidP="006F377A">
      <w:pPr>
        <w:ind w:left="432"/>
        <w:rPr>
          <w:rFonts w:ascii="Times New Roman" w:hAnsi="Times New Roman" w:cs="Times New Roman"/>
        </w:rPr>
      </w:pPr>
      <w:r>
        <w:rPr>
          <w:rFonts w:ascii="Times New Roman" w:hAnsi="Times New Roman" w:cs="Times New Roman"/>
        </w:rPr>
        <w:t>TP</w:t>
      </w:r>
      <w:r>
        <w:rPr>
          <w:rFonts w:ascii="Times New Roman" w:hAnsi="Times New Roman" w:cs="Times New Roman"/>
        </w:rPr>
        <w:tab/>
      </w:r>
      <w:r>
        <w:rPr>
          <w:rFonts w:ascii="Times New Roman" w:hAnsi="Times New Roman" w:cs="Times New Roman"/>
        </w:rPr>
        <w:tab/>
        <w:t>technická pomoc</w:t>
      </w:r>
    </w:p>
    <w:p w14:paraId="3D9BCA21" w14:textId="42820863" w:rsidR="00497605" w:rsidRDefault="00497605" w:rsidP="006341E2">
      <w:pPr>
        <w:spacing w:before="120" w:line="240" w:lineRule="auto"/>
        <w:rPr>
          <w:rFonts w:ascii="Times New Roman" w:hAnsi="Times New Roman" w:cs="Times New Roman"/>
        </w:rPr>
      </w:pPr>
    </w:p>
    <w:p w14:paraId="127B69C8" w14:textId="262FDA67" w:rsidR="005B7E55" w:rsidRPr="00FF0994" w:rsidRDefault="00C93FCA" w:rsidP="00C93FCA">
      <w:pPr>
        <w:pStyle w:val="Nadpis2"/>
        <w:numPr>
          <w:ilvl w:val="0"/>
          <w:numId w:val="0"/>
        </w:numPr>
        <w:rPr>
          <w:color w:val="365F91" w:themeColor="accent1" w:themeShade="BF"/>
        </w:rPr>
      </w:pPr>
      <w:bookmarkStart w:id="558" w:name="_Toc511292807"/>
      <w:bookmarkStart w:id="559" w:name="_Toc90632606"/>
      <w:bookmarkEnd w:id="1"/>
      <w:bookmarkEnd w:id="395"/>
      <w:bookmarkEnd w:id="396"/>
      <w:r>
        <w:rPr>
          <w:color w:val="365F91" w:themeColor="accent1" w:themeShade="BF"/>
        </w:rPr>
        <w:t xml:space="preserve">7 </w:t>
      </w:r>
      <w:r w:rsidR="005B7E55">
        <w:rPr>
          <w:color w:val="365F91" w:themeColor="accent1" w:themeShade="BF"/>
        </w:rPr>
        <w:t>Zoznam príloh</w:t>
      </w:r>
      <w:bookmarkEnd w:id="558"/>
      <w:bookmarkEnd w:id="559"/>
      <w:r w:rsidR="005B7E55">
        <w:rPr>
          <w:color w:val="365F91" w:themeColor="accent1" w:themeShade="BF"/>
        </w:rPr>
        <w:t xml:space="preserve"> </w:t>
      </w:r>
    </w:p>
    <w:p w14:paraId="50D8DA24" w14:textId="5E663915" w:rsidR="00A30DC3" w:rsidDel="00947BE1" w:rsidRDefault="00321518" w:rsidP="00947BE1">
      <w:pPr>
        <w:pStyle w:val="Odsekzoznamu"/>
        <w:numPr>
          <w:ilvl w:val="0"/>
          <w:numId w:val="40"/>
        </w:numPr>
        <w:spacing w:before="0" w:after="240" w:line="240" w:lineRule="auto"/>
        <w:ind w:left="426" w:hanging="426"/>
        <w:rPr>
          <w:del w:id="560" w:author="Auto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sidR="00853242">
        <w:rPr>
          <w:rFonts w:ascii="Times New Roman" w:hAnsi="Times New Roman" w:cs="Times New Roman"/>
        </w:rPr>
        <w:t>1</w:t>
      </w:r>
      <w:r>
        <w:rPr>
          <w:rFonts w:ascii="Times New Roman" w:hAnsi="Times New Roman" w:cs="Times New Roman"/>
        </w:rPr>
        <w:t xml:space="preserve"> – Štvrťročný výkaz o</w:t>
      </w:r>
      <w:r w:rsidR="00996250">
        <w:rPr>
          <w:rFonts w:ascii="Times New Roman" w:hAnsi="Times New Roman" w:cs="Times New Roman"/>
        </w:rPr>
        <w:t> </w:t>
      </w:r>
      <w:r>
        <w:rPr>
          <w:rFonts w:ascii="Times New Roman" w:hAnsi="Times New Roman" w:cs="Times New Roman"/>
        </w:rPr>
        <w:t>práci</w:t>
      </w:r>
      <w:r w:rsidR="00996250">
        <w:rPr>
          <w:rFonts w:ascii="Times New Roman" w:hAnsi="Times New Roman" w:cs="Times New Roman"/>
        </w:rPr>
        <w:t xml:space="preserve"> na rok </w:t>
      </w:r>
      <w:ins w:id="561" w:author="Autor">
        <w:r w:rsidR="00996250">
          <w:rPr>
            <w:rFonts w:ascii="Times New Roman" w:hAnsi="Times New Roman" w:cs="Times New Roman"/>
          </w:rPr>
          <w:t>20</w:t>
        </w:r>
        <w:r w:rsidR="008F27C5">
          <w:rPr>
            <w:rFonts w:ascii="Times New Roman" w:hAnsi="Times New Roman" w:cs="Times New Roman"/>
          </w:rPr>
          <w:t>21</w:t>
        </w:r>
      </w:ins>
      <w:del w:id="562" w:author="Autor">
        <w:r w:rsidR="00996250">
          <w:rPr>
            <w:rFonts w:ascii="Times New Roman" w:hAnsi="Times New Roman" w:cs="Times New Roman"/>
          </w:rPr>
          <w:delText>2017</w:delText>
        </w:r>
      </w:del>
      <w:r>
        <w:rPr>
          <w:rFonts w:ascii="Times New Roman" w:hAnsi="Times New Roman" w:cs="Times New Roman"/>
        </w:rPr>
        <w:t>, Práca 2-04</w:t>
      </w:r>
      <w:ins w:id="563" w:author="Autor">
        <w:r w:rsidR="00055216">
          <w:rPr>
            <w:rFonts w:ascii="Times New Roman" w:hAnsi="Times New Roman" w:cs="Times New Roman"/>
          </w:rPr>
          <w:t xml:space="preserve"> vydaný</w:t>
        </w:r>
        <w:r>
          <w:rPr>
            <w:rFonts w:ascii="Times New Roman" w:hAnsi="Times New Roman" w:cs="Times New Roman"/>
          </w:rPr>
          <w:t xml:space="preserve"> </w:t>
        </w:r>
        <w:r w:rsidR="00055216">
          <w:rPr>
            <w:rFonts w:ascii="Times New Roman" w:hAnsi="Times New Roman" w:cs="Times New Roman"/>
          </w:rPr>
          <w:t xml:space="preserve">Štatistickým </w:t>
        </w:r>
        <w:r>
          <w:rPr>
            <w:rFonts w:ascii="Times New Roman" w:hAnsi="Times New Roman" w:cs="Times New Roman"/>
          </w:rPr>
          <w:t>úrad</w:t>
        </w:r>
        <w:r w:rsidR="00055216">
          <w:rPr>
            <w:rFonts w:ascii="Times New Roman" w:hAnsi="Times New Roman" w:cs="Times New Roman"/>
          </w:rPr>
          <w:t>om</w:t>
        </w:r>
      </w:ins>
      <w:del w:id="564" w:author="Autor">
        <w:r>
          <w:rPr>
            <w:rFonts w:ascii="Times New Roman" w:hAnsi="Times New Roman" w:cs="Times New Roman"/>
          </w:rPr>
          <w:delText>, Štatistický úrad</w:delText>
        </w:r>
      </w:del>
      <w:r>
        <w:rPr>
          <w:rFonts w:ascii="Times New Roman" w:hAnsi="Times New Roman" w:cs="Times New Roman"/>
        </w:rPr>
        <w:t xml:space="preserve"> Slovenskej republiky</w:t>
      </w:r>
      <w:del w:id="565" w:author="Autor">
        <w:r w:rsidDel="00947BE1">
          <w:rPr>
            <w:rFonts w:ascii="Times New Roman" w:hAnsi="Times New Roman" w:cs="Times New Roman"/>
          </w:rPr>
          <w:delText xml:space="preserve"> </w:delText>
        </w:r>
      </w:del>
    </w:p>
    <w:p w14:paraId="43649587" w14:textId="77777777" w:rsidR="00DA62B8" w:rsidRPr="00947BE1" w:rsidRDefault="00DA62B8">
      <w:pPr>
        <w:pStyle w:val="Odsekzoznamu"/>
        <w:numPr>
          <w:ilvl w:val="0"/>
          <w:numId w:val="40"/>
        </w:numPr>
        <w:spacing w:before="0" w:after="240" w:line="240" w:lineRule="auto"/>
        <w:ind w:left="426" w:hanging="426"/>
        <w:rPr>
          <w:rFonts w:ascii="Times New Roman" w:hAnsi="Times New Roman" w:cs="Times New Roman"/>
          <w:rPrChange w:id="566" w:author="Autor">
            <w:rPr/>
          </w:rPrChange>
        </w:rPr>
        <w:pPrChange w:id="567" w:author="Autor">
          <w:pPr>
            <w:spacing w:after="360"/>
          </w:pPr>
        </w:pPrChange>
      </w:pPr>
    </w:p>
    <w:sectPr w:rsidR="00DA62B8" w:rsidRPr="00947BE1" w:rsidSect="001A0D21">
      <w:footerReference w:type="default" r:id="rId15"/>
      <w:type w:val="continuous"/>
      <w:pgSz w:w="11906" w:h="16838" w:code="9"/>
      <w:pgMar w:top="1418" w:right="1558" w:bottom="1559" w:left="1418" w:header="567"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9985C" w14:textId="77777777" w:rsidR="00A56AE7" w:rsidRDefault="00A56AE7">
      <w:r>
        <w:separator/>
      </w:r>
    </w:p>
    <w:p w14:paraId="17F6DF76" w14:textId="77777777" w:rsidR="00A56AE7" w:rsidRDefault="00A56AE7"/>
  </w:endnote>
  <w:endnote w:type="continuationSeparator" w:id="0">
    <w:p w14:paraId="6BEB555B" w14:textId="77777777" w:rsidR="00A56AE7" w:rsidRDefault="00A56AE7">
      <w:r>
        <w:continuationSeparator/>
      </w:r>
    </w:p>
    <w:p w14:paraId="3E366757" w14:textId="77777777" w:rsidR="00A56AE7" w:rsidRDefault="00A56AE7"/>
  </w:endnote>
  <w:endnote w:type="continuationNotice" w:id="1">
    <w:p w14:paraId="251C128E" w14:textId="77777777" w:rsidR="00A56AE7" w:rsidRDefault="00A56A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D20" w14:textId="4A5A98C3" w:rsidR="00510827" w:rsidRDefault="00510827">
    <w:pPr>
      <w:pStyle w:val="Pta"/>
      <w:jc w:val="right"/>
    </w:pPr>
  </w:p>
  <w:p w14:paraId="2933EBC1" w14:textId="77777777" w:rsidR="00510827" w:rsidRDefault="0051082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3578050"/>
      <w:docPartObj>
        <w:docPartGallery w:val="Page Numbers (Bottom of Page)"/>
        <w:docPartUnique/>
      </w:docPartObj>
    </w:sdtPr>
    <w:sdtEndPr/>
    <w:sdtContent>
      <w:p w14:paraId="5D3B354D" w14:textId="42239F9E" w:rsidR="00510827" w:rsidRPr="0006073B" w:rsidRDefault="0006073B">
        <w:pPr>
          <w:pStyle w:val="Pta"/>
          <w:jc w:val="right"/>
          <w:rPr>
            <w:rFonts w:ascii="Times New Roman" w:hAnsi="Times New Roman" w:cs="Times New Roman"/>
          </w:rPr>
        </w:pPr>
        <w:r w:rsidRPr="00CF60E2">
          <w:rPr>
            <w:noProof/>
            <w:lang w:eastAsia="sk-SK"/>
          </w:rPr>
          <mc:AlternateContent>
            <mc:Choice Requires="wps">
              <w:drawing>
                <wp:anchor distT="0" distB="0" distL="114300" distR="114300" simplePos="0" relativeHeight="251662848" behindDoc="0" locked="0" layoutInCell="1" allowOverlap="1" wp14:anchorId="49FC4EDE" wp14:editId="74D0057B">
                  <wp:simplePos x="0" y="0"/>
                  <wp:positionH relativeFrom="margin">
                    <wp:align>left</wp:align>
                  </wp:positionH>
                  <wp:positionV relativeFrom="paragraph">
                    <wp:posOffset>-19685</wp:posOffset>
                  </wp:positionV>
                  <wp:extent cx="5762625" cy="9525"/>
                  <wp:effectExtent l="57150" t="38100" r="47625" b="85725"/>
                  <wp:wrapNone/>
                  <wp:docPr id="2138" name="Rovná spojnica 2138"/>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8CE8857" id="Rovná spojnica 2138" o:spid="_x0000_s1026" style="position:absolute;flip:y;z-index:251662848;visibility:visible;mso-wrap-style:square;mso-wrap-distance-left:9pt;mso-wrap-distance-top:0;mso-wrap-distance-right:9pt;mso-wrap-distance-bottom:0;mso-position-horizontal:left;mso-position-horizontal-relative:margin;mso-position-vertical:absolute;mso-position-vertical-relative:text" from="0,-1.55pt" to="453.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" strokecolor="#4f81bd" strokeweight="3pt">
                  <v:shadow on="t" color="black" opacity="22937f" origin=",.5" offset="0,.63889mm"/>
                  <w10:wrap anchorx="margin"/>
                </v:line>
              </w:pict>
            </mc:Fallback>
          </mc:AlternateContent>
        </w:r>
        <w:r w:rsidR="00FE3003" w:rsidRPr="0006073B">
          <w:rPr>
            <w:rFonts w:ascii="Times New Roman" w:hAnsi="Times New Roman" w:cs="Times New Roman"/>
          </w:rPr>
          <w:t xml:space="preserve">Strana </w:t>
        </w:r>
        <w:r w:rsidR="00510827" w:rsidRPr="0006073B">
          <w:rPr>
            <w:rFonts w:ascii="Times New Roman" w:hAnsi="Times New Roman" w:cs="Times New Roman"/>
          </w:rPr>
          <w:fldChar w:fldCharType="begin"/>
        </w:r>
        <w:r w:rsidR="00510827" w:rsidRPr="0006073B">
          <w:rPr>
            <w:rFonts w:ascii="Times New Roman" w:hAnsi="Times New Roman" w:cs="Times New Roman"/>
          </w:rPr>
          <w:instrText>PAGE   \* MERGEFORMAT</w:instrText>
        </w:r>
        <w:r w:rsidR="00510827" w:rsidRPr="0006073B">
          <w:rPr>
            <w:rFonts w:ascii="Times New Roman" w:hAnsi="Times New Roman" w:cs="Times New Roman"/>
          </w:rPr>
          <w:fldChar w:fldCharType="separate"/>
        </w:r>
        <w:r w:rsidR="00D45515">
          <w:rPr>
            <w:rFonts w:ascii="Times New Roman" w:hAnsi="Times New Roman" w:cs="Times New Roman"/>
            <w:noProof/>
          </w:rPr>
          <w:t>2</w:t>
        </w:r>
        <w:r w:rsidR="00510827" w:rsidRPr="0006073B">
          <w:rPr>
            <w:rFonts w:ascii="Times New Roman" w:hAnsi="Times New Roman" w:cs="Times New Roman"/>
          </w:rPr>
          <w:fldChar w:fldCharType="end"/>
        </w:r>
      </w:p>
    </w:sdtContent>
  </w:sdt>
  <w:p w14:paraId="77889E96" w14:textId="77777777" w:rsidR="00510827" w:rsidRDefault="0051082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23F2E" w14:textId="77777777" w:rsidR="00A56AE7" w:rsidRDefault="00A56AE7">
      <w:r>
        <w:separator/>
      </w:r>
    </w:p>
    <w:p w14:paraId="2ACEA9F2" w14:textId="77777777" w:rsidR="00A56AE7" w:rsidRDefault="00A56AE7"/>
  </w:footnote>
  <w:footnote w:type="continuationSeparator" w:id="0">
    <w:p w14:paraId="0757D157" w14:textId="77777777" w:rsidR="00A56AE7" w:rsidRDefault="00A56AE7">
      <w:r>
        <w:continuationSeparator/>
      </w:r>
    </w:p>
    <w:p w14:paraId="4F06A210" w14:textId="77777777" w:rsidR="00A56AE7" w:rsidRDefault="00A56AE7"/>
  </w:footnote>
  <w:footnote w:type="continuationNotice" w:id="1">
    <w:p w14:paraId="04DE5611" w14:textId="77777777" w:rsidR="00A56AE7" w:rsidRDefault="00A56AE7">
      <w:pPr>
        <w:spacing w:after="0" w:line="240" w:lineRule="auto"/>
      </w:pPr>
    </w:p>
  </w:footnote>
  <w:footnote w:id="2">
    <w:p w14:paraId="7CE6DF29" w14:textId="77777777" w:rsidR="00D2484C" w:rsidRDefault="00D2484C">
      <w:pPr>
        <w:pStyle w:val="Textpoznmkypodiarou"/>
        <w:rPr>
          <w:ins w:id="325" w:author="Autor"/>
        </w:rPr>
      </w:pPr>
      <w:ins w:id="326" w:author="Autor">
        <w:r>
          <w:rPr>
            <w:rStyle w:val="Odkaznapoznmkupodiarou"/>
          </w:rPr>
          <w:footnoteRef/>
        </w:r>
        <w:r>
          <w:t xml:space="preserve"> </w:t>
        </w:r>
        <w:r w:rsidRPr="004A653C">
          <w:rPr>
            <w:rFonts w:ascii="Times New Roman" w:hAnsi="Times New Roman" w:cs="Times New Roman"/>
          </w:rPr>
          <w:t>§ 3 Zákona č. 523/2004 Z. z.  o rozpočtových pravidlách verejnej správy a o zmene a doplnení niektorých zákonov v znení neskorších predpisov</w:t>
        </w:r>
      </w:ins>
    </w:p>
  </w:footnote>
  <w:footnote w:id="3">
    <w:p w14:paraId="0C2FB2BD" w14:textId="77777777" w:rsidR="00D2484C" w:rsidRPr="00580A68" w:rsidDel="00A562E0" w:rsidRDefault="00D2484C">
      <w:pPr>
        <w:pStyle w:val="Textpoznmkypodiarou"/>
        <w:rPr>
          <w:ins w:id="337" w:author="Autor"/>
          <w:del w:id="338" w:author="Autor"/>
        </w:rPr>
      </w:pPr>
      <w:ins w:id="339" w:author="Autor">
        <w:del w:id="340" w:author="Autor">
          <w:r w:rsidDel="00A562E0">
            <w:rPr>
              <w:rStyle w:val="Odkaznapoznmkupodiarou"/>
            </w:rPr>
            <w:footnoteRef/>
          </w:r>
          <w:r w:rsidDel="00A562E0">
            <w:delText xml:space="preserve"> </w:delText>
          </w:r>
          <w:r w:rsidRPr="003122CF" w:rsidDel="00A562E0">
            <w:rPr>
              <w:rFonts w:ascii="Times New Roman" w:hAnsi="Times New Roman" w:cs="Times New Roman"/>
            </w:rPr>
            <w:delText>Uznesenie vlády SR č. 489 z 8. septembra 2021 k Prehodnoteniu a aktualizácii počtu administratívnych kapacít pre európske štrukturálne a investičné fondy v programovom období 2014 – 2020 a k návrhu na zmenu niektorých uznesení vlády Slovenskej republiky (ďalej v texte tiež „Uznesenie vlády SR“ v príslušnom gramatickom tvare)</w:delText>
          </w:r>
        </w:del>
      </w:ins>
    </w:p>
  </w:footnote>
  <w:footnote w:id="4">
    <w:p w14:paraId="31097B56" w14:textId="77777777" w:rsidR="00BD32D2" w:rsidRPr="00DD397E" w:rsidRDefault="00BD32D2" w:rsidP="00BD32D2">
      <w:pPr>
        <w:pStyle w:val="Textpoznmkypodiarou"/>
        <w:rPr>
          <w:rFonts w:ascii="Times New Roman" w:hAnsi="Times New Roman" w:cs="Times New Roman"/>
        </w:rPr>
      </w:pPr>
      <w:r w:rsidRPr="00DD397E">
        <w:rPr>
          <w:rStyle w:val="Odkaznapoznmkupodiarou"/>
          <w:rFonts w:ascii="Times New Roman" w:hAnsi="Times New Roman" w:cs="Times New Roman"/>
        </w:rPr>
        <w:footnoteRef/>
      </w:r>
      <w:r w:rsidRPr="00DD397E">
        <w:rPr>
          <w:rFonts w:ascii="Times New Roman" w:hAnsi="Times New Roman" w:cs="Times New Roman"/>
        </w:rPr>
        <w:t xml:space="preserve"> </w:t>
      </w:r>
      <w:r w:rsidRPr="00F065BC">
        <w:rPr>
          <w:rFonts w:ascii="Times New Roman" w:hAnsi="Times New Roman" w:cs="Times New Roman"/>
        </w:rPr>
        <w:t xml:space="preserve">Kategória výdavkov: 610 </w:t>
      </w:r>
      <w:r w:rsidRPr="00CE74B0">
        <w:rPr>
          <w:rFonts w:ascii="Times New Roman" w:hAnsi="Times New Roman"/>
          <w:bdr w:val="none" w:sz="0" w:space="0" w:color="auto" w:frame="1"/>
        </w:rPr>
        <w:t>Mzdy, platy, služobné príjmy a ostatné osobné vyrovnania a 620 Poistné a príspevok do poisťovní podľa Ekonomickej klasifikácie rozpočtovej klasifikácie.</w:t>
      </w:r>
      <w:r w:rsidRPr="00CE74B0">
        <w:rPr>
          <w:rFonts w:ascii="Times New Roman" w:hAnsi="Times New Roman"/>
          <w:bdr w:val="none" w:sz="0" w:space="0" w:color="auto" w:frame="1"/>
          <w:shd w:val="clear" w:color="auto" w:fill="F9FBFE"/>
        </w:rPr>
        <w:t xml:space="preserve"> </w:t>
      </w:r>
    </w:p>
  </w:footnote>
  <w:footnote w:id="5">
    <w:p w14:paraId="506C7FB5" w14:textId="77777777" w:rsidR="008E67E4" w:rsidRDefault="008E67E4">
      <w:pPr>
        <w:pStyle w:val="Textpoznmkypodiarou"/>
        <w:rPr>
          <w:ins w:id="474" w:author="Autor"/>
        </w:rPr>
      </w:pPr>
      <w:ins w:id="475" w:author="Autor">
        <w:r>
          <w:rPr>
            <w:rStyle w:val="Odkaznapoznmkupodiarou"/>
          </w:rPr>
          <w:footnoteRef/>
        </w:r>
        <w:r>
          <w:t xml:space="preserve"> </w:t>
        </w:r>
        <w:r w:rsidRPr="003122CF">
          <w:rPr>
            <w:rFonts w:ascii="Times New Roman" w:hAnsi="Times New Roman" w:cs="Times New Roman"/>
          </w:rPr>
          <w:t>Pri evidenci</w:t>
        </w:r>
        <w:r w:rsidR="003F0A8D">
          <w:rPr>
            <w:rFonts w:ascii="Times New Roman" w:hAnsi="Times New Roman" w:cs="Times New Roman"/>
          </w:rPr>
          <w:t>i</w:t>
        </w:r>
        <w:r w:rsidRPr="003122CF">
          <w:rPr>
            <w:rFonts w:ascii="Times New Roman" w:hAnsi="Times New Roman" w:cs="Times New Roman"/>
          </w:rPr>
          <w:t xml:space="preserve"> údajov sa osoby s </w:t>
        </w:r>
        <w:r w:rsidR="003F0A8D">
          <w:rPr>
            <w:rFonts w:ascii="Times New Roman" w:hAnsi="Times New Roman" w:cs="Times New Roman"/>
          </w:rPr>
          <w:t>o</w:t>
        </w:r>
        <w:r w:rsidRPr="003122CF">
          <w:rPr>
            <w:rFonts w:ascii="Times New Roman" w:hAnsi="Times New Roman" w:cs="Times New Roman"/>
          </w:rPr>
          <w:t>právnením evidenc</w:t>
        </w:r>
        <w:r w:rsidR="003F0A8D">
          <w:rPr>
            <w:rFonts w:ascii="Times New Roman" w:hAnsi="Times New Roman" w:cs="Times New Roman"/>
          </w:rPr>
          <w:t>i</w:t>
        </w:r>
        <w:r w:rsidRPr="003122CF">
          <w:rPr>
            <w:rFonts w:ascii="Times New Roman" w:hAnsi="Times New Roman" w:cs="Times New Roman"/>
          </w:rPr>
          <w:t>e úda</w:t>
        </w:r>
        <w:r w:rsidR="003F0A8D">
          <w:rPr>
            <w:rFonts w:ascii="Times New Roman" w:hAnsi="Times New Roman" w:cs="Times New Roman"/>
          </w:rPr>
          <w:t>j</w:t>
        </w:r>
        <w:r w:rsidRPr="003122CF">
          <w:rPr>
            <w:rFonts w:ascii="Times New Roman" w:hAnsi="Times New Roman" w:cs="Times New Roman"/>
          </w:rPr>
          <w:t>ov d</w:t>
        </w:r>
        <w:r w:rsidR="00663A30">
          <w:rPr>
            <w:rFonts w:ascii="Times New Roman" w:hAnsi="Times New Roman" w:cs="Times New Roman"/>
          </w:rPr>
          <w:t>o</w:t>
        </w:r>
        <w:r w:rsidRPr="003122CF">
          <w:rPr>
            <w:rFonts w:ascii="Times New Roman" w:hAnsi="Times New Roman" w:cs="Times New Roman"/>
          </w:rPr>
          <w:t xml:space="preserve"> IS CPV r</w:t>
        </w:r>
        <w:r w:rsidR="003F0A8D">
          <w:rPr>
            <w:rFonts w:ascii="Times New Roman" w:hAnsi="Times New Roman" w:cs="Times New Roman"/>
          </w:rPr>
          <w:t>i</w:t>
        </w:r>
        <w:r w:rsidRPr="003122CF">
          <w:rPr>
            <w:rFonts w:ascii="Times New Roman" w:hAnsi="Times New Roman" w:cs="Times New Roman"/>
          </w:rPr>
          <w:t>adia „Používa</w:t>
        </w:r>
        <w:r w:rsidR="003F0A8D">
          <w:rPr>
            <w:rFonts w:ascii="Times New Roman" w:hAnsi="Times New Roman" w:cs="Times New Roman"/>
          </w:rPr>
          <w:t>t</w:t>
        </w:r>
        <w:r w:rsidRPr="003122CF">
          <w:rPr>
            <w:rFonts w:ascii="Times New Roman" w:hAnsi="Times New Roman" w:cs="Times New Roman"/>
          </w:rPr>
          <w:t>eľskou príručkou k IS CPV AK EŠIF</w:t>
        </w:r>
        <w:r>
          <w:t>“</w:t>
        </w:r>
      </w:ins>
    </w:p>
  </w:footnote>
  <w:footnote w:id="6">
    <w:p w14:paraId="27567805" w14:textId="2123F237" w:rsidR="00C45E73" w:rsidRPr="0008384F" w:rsidRDefault="00C45E73">
      <w:pPr>
        <w:pStyle w:val="Textpoznmkypodiarou"/>
        <w:rPr>
          <w:rFonts w:ascii="Times New Roman" w:hAnsi="Times New Roman" w:cs="Times New Roman"/>
        </w:rPr>
      </w:pPr>
      <w:r w:rsidRPr="0008384F">
        <w:rPr>
          <w:rStyle w:val="Odkaznapoznmkupodiarou"/>
          <w:rFonts w:ascii="Times New Roman" w:hAnsi="Times New Roman" w:cs="Times New Roman"/>
        </w:rPr>
        <w:footnoteRef/>
      </w:r>
      <w:r w:rsidRPr="0008384F">
        <w:rPr>
          <w:rFonts w:ascii="Times New Roman" w:hAnsi="Times New Roman" w:cs="Times New Roman"/>
        </w:rPr>
        <w:t xml:space="preserve"> </w:t>
      </w:r>
      <w:ins w:id="483" w:author="Autor">
        <w:r w:rsidR="008C16EC" w:rsidRPr="0008384F">
          <w:rPr>
            <w:rFonts w:ascii="Times New Roman" w:hAnsi="Times New Roman" w:cs="Times New Roman"/>
          </w:rPr>
          <w:t>S</w:t>
        </w:r>
        <w:r w:rsidR="004A653C">
          <w:rPr>
            <w:rFonts w:ascii="Times New Roman" w:hAnsi="Times New Roman" w:cs="Times New Roman"/>
          </w:rPr>
          <w:t>ubjekty verejnej správy</w:t>
        </w:r>
        <w:r w:rsidR="008C16EC" w:rsidRPr="0008384F">
          <w:rPr>
            <w:rFonts w:ascii="Times New Roman" w:hAnsi="Times New Roman" w:cs="Times New Roman"/>
          </w:rPr>
          <w:t xml:space="preserve"> </w:t>
        </w:r>
      </w:ins>
      <w:del w:id="484" w:author="Autor">
        <w:r w:rsidRPr="0008384F">
          <w:rPr>
            <w:rFonts w:ascii="Times New Roman" w:hAnsi="Times New Roman" w:cs="Times New Roman"/>
          </w:rPr>
          <w:delText>ÚOŠS</w:delText>
        </w:r>
      </w:del>
      <w:r w:rsidRPr="0008384F">
        <w:rPr>
          <w:rFonts w:ascii="Times New Roman" w:hAnsi="Times New Roman" w:cs="Times New Roman"/>
        </w:rPr>
        <w:t xml:space="preserve"> prostredníctvom </w:t>
      </w:r>
      <w:r w:rsidR="00803ADD" w:rsidRPr="0008384F">
        <w:rPr>
          <w:rFonts w:ascii="Times New Roman" w:hAnsi="Times New Roman" w:cs="Times New Roman"/>
        </w:rPr>
        <w:t xml:space="preserve">role </w:t>
      </w:r>
      <w:r w:rsidRPr="0008384F">
        <w:rPr>
          <w:rFonts w:ascii="Times New Roman" w:hAnsi="Times New Roman" w:cs="Times New Roman"/>
        </w:rPr>
        <w:t>„</w:t>
      </w:r>
      <w:r w:rsidR="00803ADD" w:rsidRPr="00803ADD">
        <w:rPr>
          <w:rFonts w:ascii="Times New Roman" w:hAnsi="Times New Roman" w:cs="Times New Roman"/>
        </w:rPr>
        <w:t>Správca</w:t>
      </w:r>
      <w:r w:rsidRPr="00803ADD">
        <w:rPr>
          <w:rFonts w:ascii="Times New Roman" w:hAnsi="Times New Roman" w:cs="Times New Roman"/>
        </w:rPr>
        <w:t xml:space="preserve"> </w:t>
      </w:r>
      <w:ins w:id="485" w:author="Autor">
        <w:r w:rsidR="008C16EC" w:rsidRPr="003122CF">
          <w:rPr>
            <w:rFonts w:ascii="Times New Roman" w:hAnsi="Times New Roman" w:cs="Times New Roman"/>
          </w:rPr>
          <w:t>reportov</w:t>
        </w:r>
      </w:ins>
      <w:del w:id="486" w:author="Autor">
        <w:r w:rsidRPr="00803ADD">
          <w:rPr>
            <w:rFonts w:ascii="Times New Roman" w:hAnsi="Times New Roman" w:cs="Times New Roman"/>
          </w:rPr>
          <w:delText>evidencie údajov k metodickému pokynu</w:delText>
        </w:r>
      </w:del>
      <w:r w:rsidRPr="00803ADD">
        <w:rPr>
          <w:rFonts w:ascii="Times New Roman" w:hAnsi="Times New Roman" w:cs="Times New Roman"/>
        </w:rPr>
        <w:t>“</w:t>
      </w:r>
      <w:r w:rsidRPr="0008384F">
        <w:rPr>
          <w:rFonts w:ascii="Times New Roman" w:hAnsi="Times New Roman" w:cs="Times New Roman"/>
        </w:rPr>
        <w:t xml:space="preserve"> </w:t>
      </w:r>
      <w:r w:rsidR="00803ADD" w:rsidRPr="0008384F">
        <w:rPr>
          <w:rFonts w:ascii="Times New Roman" w:hAnsi="Times New Roman" w:cs="Times New Roman"/>
        </w:rPr>
        <w:t>pristupuje do evidencie údajov subjektu</w:t>
      </w:r>
      <w:r w:rsidR="00EB4B1B">
        <w:rPr>
          <w:rFonts w:ascii="Times New Roman" w:hAnsi="Times New Roman" w:cs="Times New Roman"/>
        </w:rPr>
        <w:t>,</w:t>
      </w:r>
      <w:r w:rsidR="00803ADD" w:rsidRPr="0008384F">
        <w:rPr>
          <w:rFonts w:ascii="Times New Roman" w:hAnsi="Times New Roman" w:cs="Times New Roman"/>
        </w:rPr>
        <w:t xml:space="preserve"> spadajúceho do jeho rozpočtovej kapitoly, skontroluje správnosť údajov a odošle report </w:t>
      </w:r>
      <w:ins w:id="487" w:author="Autor">
        <w:r w:rsidR="008E67E4" w:rsidRPr="00857FCB">
          <w:rPr>
            <w:rFonts w:ascii="Times New Roman" w:hAnsi="Times New Roman" w:cs="Times New Roman"/>
          </w:rPr>
          <w:t>MIRRI SR</w:t>
        </w:r>
        <w:r w:rsidR="00334070">
          <w:rPr>
            <w:rFonts w:ascii="Times New Roman" w:hAnsi="Times New Roman" w:cs="Times New Roman"/>
          </w:rPr>
          <w:t xml:space="preserve"> </w:t>
        </w:r>
      </w:ins>
      <w:r w:rsidR="00803ADD" w:rsidRPr="0008384F">
        <w:rPr>
          <w:rFonts w:ascii="Times New Roman" w:hAnsi="Times New Roman" w:cs="Times New Roman"/>
        </w:rPr>
        <w:t>prostredníctvom na to určenej funkcie</w:t>
      </w:r>
      <w:del w:id="488" w:author="Autor">
        <w:r w:rsidR="00803ADD" w:rsidRPr="0008384F">
          <w:rPr>
            <w:rFonts w:ascii="Times New Roman" w:hAnsi="Times New Roman" w:cs="Times New Roman"/>
          </w:rPr>
          <w:delText xml:space="preserve"> ÚV SR</w:delText>
        </w:r>
      </w:del>
      <w:r w:rsidR="002A2E98">
        <w:rPr>
          <w:rFonts w:ascii="Times New Roman" w:hAnsi="Times New Roman" w:cs="Times New Roman"/>
        </w:rPr>
        <w:t>.</w:t>
      </w:r>
    </w:p>
  </w:footnote>
  <w:footnote w:id="7">
    <w:p w14:paraId="3DAB730C" w14:textId="77777777" w:rsidR="008E67E4" w:rsidRDefault="008E67E4">
      <w:pPr>
        <w:pStyle w:val="Textpoznmkypodiarou"/>
        <w:rPr>
          <w:ins w:id="500" w:author="Autor"/>
        </w:rPr>
      </w:pPr>
      <w:ins w:id="501" w:author="Autor">
        <w:r>
          <w:rPr>
            <w:rStyle w:val="Odkaznapoznmkupodiarou"/>
          </w:rPr>
          <w:footnoteRef/>
        </w:r>
        <w:r>
          <w:t xml:space="preserve"> </w:t>
        </w:r>
        <w:r w:rsidRPr="003122CF">
          <w:rPr>
            <w:rFonts w:ascii="Times New Roman" w:hAnsi="Times New Roman" w:cs="Times New Roman"/>
          </w:rPr>
          <w:t>Relevantné údaje obsiahnuté v IS CPV v z</w:t>
        </w:r>
        <w:r w:rsidR="00A538DA" w:rsidRPr="003122CF">
          <w:rPr>
            <w:rFonts w:ascii="Times New Roman" w:hAnsi="Times New Roman" w:cs="Times New Roman"/>
          </w:rPr>
          <w:t>m</w:t>
        </w:r>
        <w:r w:rsidRPr="003122CF">
          <w:rPr>
            <w:rFonts w:ascii="Times New Roman" w:hAnsi="Times New Roman" w:cs="Times New Roman"/>
          </w:rPr>
          <w:t>ysle MP gestora AK EŠIF č. 27 sa k 31.12. roku „n“ musia zhodovať</w:t>
        </w:r>
        <w:r>
          <w:t>.</w:t>
        </w:r>
      </w:ins>
    </w:p>
  </w:footnote>
  <w:footnote w:id="8">
    <w:p w14:paraId="683BDA83" w14:textId="1F3FCA8C" w:rsidR="00A770CD" w:rsidRPr="003665E8" w:rsidRDefault="00A770CD" w:rsidP="003665E8">
      <w:pPr>
        <w:pStyle w:val="Textpoznmkypodiarou"/>
        <w:rPr>
          <w:rFonts w:ascii="Times New Roman" w:hAnsi="Times New Roman"/>
        </w:rPr>
      </w:pPr>
      <w:r w:rsidRPr="003665E8">
        <w:rPr>
          <w:rStyle w:val="Odkaznapoznmkupodiarou"/>
        </w:rPr>
        <w:footnoteRef/>
      </w:r>
      <w:ins w:id="502" w:author="Autor">
        <w:r w:rsidR="00F24800">
          <w:t xml:space="preserve"> </w:t>
        </w:r>
        <w:r w:rsidR="00F24800" w:rsidRPr="003122CF">
          <w:rPr>
            <w:rFonts w:ascii="Times New Roman" w:hAnsi="Times New Roman" w:cs="Times New Roman"/>
          </w:rPr>
          <w:t>Správca reportov je poverená osoba, ktorá má prístup do IS CPV za konkrétny subjekt a je zodpovedná za správnosť zadaných údajov do IS CPV</w:t>
        </w:r>
        <w:r w:rsidR="00582D0F">
          <w:rPr>
            <w:rFonts w:ascii="Times New Roman" w:hAnsi="Times New Roman" w:cs="Times New Roman"/>
          </w:rPr>
          <w:t xml:space="preserve"> v zmysle tohto metodického pokynu</w:t>
        </w:r>
        <w:r w:rsidR="000F510B">
          <w:rPr>
            <w:rFonts w:ascii="Times New Roman" w:hAnsi="Times New Roman" w:cs="Times New Roman"/>
          </w:rPr>
          <w:t>.</w:t>
        </w:r>
      </w:ins>
      <w:del w:id="503" w:author="Autor">
        <w:r w:rsidRPr="00433EC7">
          <w:rPr>
            <w:rFonts w:ascii="Times New Roman" w:hAnsi="Times New Roman" w:cs="Times New Roman"/>
          </w:rPr>
          <w:delText xml:space="preserve"> Relevantné údaje</w:delText>
        </w:r>
        <w:r w:rsidR="0008384F">
          <w:rPr>
            <w:rFonts w:ascii="Times New Roman" w:hAnsi="Times New Roman" w:cs="Times New Roman"/>
          </w:rPr>
          <w:delText>,</w:delText>
        </w:r>
        <w:r w:rsidRPr="00433EC7">
          <w:rPr>
            <w:rFonts w:ascii="Times New Roman" w:hAnsi="Times New Roman" w:cs="Times New Roman"/>
          </w:rPr>
          <w:delText xml:space="preserve"> obsiahnuté v informačnom systéme Centrálny plán vzdelávania v zmysle Metodického </w:delText>
        </w:r>
        <w:r w:rsidR="00433EC7">
          <w:rPr>
            <w:rFonts w:ascii="Times New Roman" w:hAnsi="Times New Roman" w:cs="Times New Roman"/>
          </w:rPr>
          <w:delText xml:space="preserve">  </w:delText>
        </w:r>
        <w:r w:rsidRPr="00433EC7">
          <w:rPr>
            <w:rFonts w:ascii="Times New Roman" w:hAnsi="Times New Roman" w:cs="Times New Roman"/>
          </w:rPr>
          <w:delText xml:space="preserve">pokynu ÚV SR č. 27 </w:delText>
        </w:r>
        <w:r w:rsidR="00795A43" w:rsidRPr="00433EC7">
          <w:rPr>
            <w:rFonts w:ascii="Times New Roman" w:hAnsi="Times New Roman" w:cs="Times New Roman"/>
          </w:rPr>
          <w:delText>sa k</w:delText>
        </w:r>
        <w:r w:rsidR="00EE0C90">
          <w:rPr>
            <w:rFonts w:ascii="Times New Roman" w:hAnsi="Times New Roman" w:cs="Times New Roman"/>
          </w:rPr>
          <w:delText xml:space="preserve"> 31.12 roku </w:delText>
        </w:r>
        <w:r w:rsidR="00C45E73">
          <w:rPr>
            <w:rFonts w:ascii="Times New Roman" w:hAnsi="Times New Roman" w:cs="Times New Roman"/>
          </w:rPr>
          <w:delText>„</w:delText>
        </w:r>
        <w:r w:rsidR="00EE0C90">
          <w:rPr>
            <w:rFonts w:ascii="Times New Roman" w:hAnsi="Times New Roman" w:cs="Times New Roman"/>
          </w:rPr>
          <w:delText>n</w:delText>
        </w:r>
        <w:r w:rsidR="00C45E73">
          <w:rPr>
            <w:rFonts w:ascii="Times New Roman" w:hAnsi="Times New Roman" w:cs="Times New Roman"/>
          </w:rPr>
          <w:delText>“</w:delText>
        </w:r>
        <w:r w:rsidR="00795A43" w:rsidRPr="00433EC7">
          <w:rPr>
            <w:rFonts w:ascii="Times New Roman" w:hAnsi="Times New Roman" w:cs="Times New Roman"/>
          </w:rPr>
          <w:delText xml:space="preserve"> </w:delText>
        </w:r>
        <w:r w:rsidR="00795A43" w:rsidRPr="0008384F">
          <w:rPr>
            <w:rFonts w:ascii="Times New Roman" w:hAnsi="Times New Roman" w:cs="Times New Roman"/>
            <w:color w:val="000000" w:themeColor="text1"/>
          </w:rPr>
          <w:delText>musia zhodovať</w:delText>
        </w:r>
        <w:r w:rsidR="00795A43" w:rsidRPr="0008384F">
          <w:rPr>
            <w:color w:val="000000" w:themeColor="text1"/>
          </w:rPr>
          <w:delText>.</w:delText>
        </w:r>
      </w:del>
    </w:p>
  </w:footnote>
  <w:footnote w:id="9">
    <w:p w14:paraId="14FFBB6A" w14:textId="3C20ACAF" w:rsidR="00F43AC8" w:rsidRPr="00F43AC8" w:rsidRDefault="00F43AC8">
      <w:pPr>
        <w:pStyle w:val="Textpoznmkypodiarou"/>
        <w:rPr>
          <w:del w:id="506" w:author="Autor"/>
        </w:rPr>
      </w:pPr>
      <w:del w:id="507" w:author="Autor">
        <w:r w:rsidRPr="00F43AC8">
          <w:rPr>
            <w:rStyle w:val="Odkaznapoznmkupodiarou"/>
          </w:rPr>
          <w:footnoteRef/>
        </w:r>
        <w:r w:rsidRPr="00F308BB">
          <w:rPr>
            <w:rFonts w:ascii="Times New Roman" w:hAnsi="Times New Roman" w:cs="Times New Roman"/>
          </w:rPr>
          <w:delText xml:space="preserve"> Pri evidencii údajov sa osoby s oprávnením evidencie údajov do IS CPV riadia </w:delText>
        </w:r>
        <w:r>
          <w:rPr>
            <w:rFonts w:ascii="Times New Roman" w:hAnsi="Times New Roman" w:cs="Times New Roman"/>
          </w:rPr>
          <w:delText>„</w:delText>
        </w:r>
        <w:r w:rsidRPr="00F308BB">
          <w:rPr>
            <w:rFonts w:ascii="Times New Roman" w:hAnsi="Times New Roman" w:cs="Times New Roman"/>
          </w:rPr>
          <w:delText>Používateľskou príručkou k Informačnému systému CPV AK EŠIF</w:delText>
        </w:r>
        <w:r w:rsidR="0098229C">
          <w:rPr>
            <w:rFonts w:ascii="Times New Roman" w:hAnsi="Times New Roman" w:cs="Times New Roman"/>
          </w:rPr>
          <w:delText>“</w:delText>
        </w:r>
        <w:r w:rsidR="00CB1583">
          <w:rPr>
            <w:rFonts w:ascii="Times New Roman" w:hAnsi="Times New Roman" w:cs="Times New Roman"/>
          </w:rPr>
          <w:delText>.</w:delText>
        </w:r>
      </w:del>
    </w:p>
  </w:footnote>
  <w:footnote w:id="10">
    <w:p w14:paraId="1E728307" w14:textId="08FD57D9" w:rsidR="00F139FE" w:rsidRPr="00F139FE" w:rsidRDefault="00F139FE">
      <w:pPr>
        <w:pStyle w:val="Textpoznmkypodiarou"/>
        <w:rPr>
          <w:del w:id="510" w:author="Autor"/>
          <w:rFonts w:ascii="Times New Roman" w:hAnsi="Times New Roman" w:cs="Times New Roman"/>
        </w:rPr>
      </w:pPr>
      <w:del w:id="511" w:author="Autor">
        <w:r w:rsidRPr="00F139FE">
          <w:rPr>
            <w:rStyle w:val="Odkaznapoznmkupodiarou"/>
            <w:rFonts w:ascii="Times New Roman" w:hAnsi="Times New Roman" w:cs="Times New Roman"/>
          </w:rPr>
          <w:footnoteRef/>
        </w:r>
        <w:r w:rsidRPr="00F139FE">
          <w:rPr>
            <w:rFonts w:ascii="Times New Roman" w:hAnsi="Times New Roman" w:cs="Times New Roman"/>
          </w:rPr>
          <w:delText xml:space="preserve"> Správca evidencie údajov k </w:delText>
        </w:r>
        <w:r w:rsidR="0098229C">
          <w:rPr>
            <w:rFonts w:ascii="Times New Roman" w:hAnsi="Times New Roman" w:cs="Times New Roman"/>
          </w:rPr>
          <w:delText>M</w:delText>
        </w:r>
        <w:r w:rsidRPr="00F139FE">
          <w:rPr>
            <w:rFonts w:ascii="Times New Roman" w:hAnsi="Times New Roman" w:cs="Times New Roman"/>
          </w:rPr>
          <w:delText>etodickému pokynu</w:delText>
        </w:r>
        <w:r>
          <w:rPr>
            <w:rFonts w:ascii="Times New Roman" w:hAnsi="Times New Roman" w:cs="Times New Roman"/>
          </w:rPr>
          <w:delText xml:space="preserve"> </w:delText>
        </w:r>
        <w:r w:rsidR="0098229C">
          <w:rPr>
            <w:rFonts w:ascii="Times New Roman" w:hAnsi="Times New Roman" w:cs="Times New Roman"/>
          </w:rPr>
          <w:delText>č. 21</w:delText>
        </w:r>
        <w:r>
          <w:rPr>
            <w:rFonts w:ascii="Times New Roman" w:hAnsi="Times New Roman" w:cs="Times New Roman"/>
          </w:rPr>
          <w:delText xml:space="preserve"> v IS CPV,</w:delText>
        </w:r>
        <w:r w:rsidR="00B81E37">
          <w:rPr>
            <w:rFonts w:ascii="Times New Roman" w:hAnsi="Times New Roman" w:cs="Times New Roman"/>
          </w:rPr>
          <w:delText xml:space="preserve"> je osoba, </w:delText>
        </w:r>
        <w:r>
          <w:rPr>
            <w:rFonts w:ascii="Times New Roman" w:hAnsi="Times New Roman" w:cs="Times New Roman"/>
          </w:rPr>
          <w:delText xml:space="preserve"> ktorá má prístup výlučne do časti evidencie údajov k Metodickému pokynu č. 21, vypĺňa a odosiela finálne údaje prostredníctvom na to určenej funkcie v IS CPV.</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61CDC" w14:textId="77777777" w:rsidR="00947BE1" w:rsidRPr="00947BE1" w:rsidRDefault="00947BE1" w:rsidP="00947BE1">
    <w:pPr>
      <w:tabs>
        <w:tab w:val="center" w:pos="4536"/>
        <w:tab w:val="right" w:pos="9072"/>
      </w:tabs>
      <w:spacing w:after="0" w:line="240" w:lineRule="auto"/>
      <w:jc w:val="left"/>
      <w:rPr>
        <w:ins w:id="51" w:author="Autor"/>
        <w:rFonts w:ascii="Times New Roman" w:eastAsia="Times New Roman" w:hAnsi="Times New Roman" w:cs="Times New Roman"/>
        <w:lang w:eastAsia="sk-SK"/>
      </w:rPr>
    </w:pPr>
    <w:ins w:id="52" w:author="Autor">
      <w:r w:rsidRPr="00947BE1">
        <w:rPr>
          <w:rFonts w:ascii="Times New Roman" w:eastAsia="Times New Roman" w:hAnsi="Times New Roman" w:cs="Times New Roman"/>
          <w:noProof/>
          <w:lang w:eastAsia="sk-SK"/>
        </w:rPr>
        <mc:AlternateContent>
          <mc:Choice Requires="wps">
            <w:drawing>
              <wp:anchor distT="0" distB="0" distL="114300" distR="114300" simplePos="0" relativeHeight="251664896" behindDoc="0" locked="0" layoutInCell="1" allowOverlap="1" wp14:anchorId="385E4DB1" wp14:editId="14D75F10">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18DBC27" id="Rovná spojnica 5" o:spid="_x0000_s1026" style="position:absolute;flip:y;z-index:25166489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ins>
  </w:p>
  <w:customXmlInsRangeStart w:id="53" w:author="Autor"/>
  <w:sdt>
    <w:sdtPr>
      <w:rPr>
        <w:rFonts w:ascii="Times New Roman" w:eastAsia="Times New Roman" w:hAnsi="Times New Roman" w:cs="Times New Roman"/>
        <w:szCs w:val="20"/>
        <w:lang w:eastAsia="sk-SK"/>
      </w:rPr>
      <w:id w:val="2070840989"/>
      <w:date w:fullDate="2022-02-01T00:00:00Z">
        <w:dateFormat w:val="dd.MM.yyyy"/>
        <w:lid w:val="sk-SK"/>
        <w:storeMappedDataAs w:val="dateTime"/>
        <w:calendar w:val="gregorian"/>
      </w:date>
    </w:sdtPr>
    <w:sdtEndPr/>
    <w:sdtContent>
      <w:customXmlInsRangeEnd w:id="53"/>
      <w:p w14:paraId="335E0122" w14:textId="0B5814CE" w:rsidR="00947BE1" w:rsidRPr="00947BE1" w:rsidRDefault="00947BE1" w:rsidP="00947BE1">
        <w:pPr>
          <w:tabs>
            <w:tab w:val="center" w:pos="4536"/>
            <w:tab w:val="right" w:pos="9072"/>
          </w:tabs>
          <w:spacing w:after="0" w:line="240" w:lineRule="auto"/>
          <w:jc w:val="right"/>
          <w:rPr>
            <w:ins w:id="54" w:author="Autor"/>
            <w:rFonts w:ascii="Times New Roman" w:eastAsia="Times New Roman" w:hAnsi="Times New Roman" w:cs="Times New Roman"/>
            <w:lang w:eastAsia="sk-SK"/>
          </w:rPr>
        </w:pPr>
        <w:ins w:id="55" w:author="Autor">
          <w:r>
            <w:rPr>
              <w:rFonts w:ascii="Times New Roman" w:eastAsia="Times New Roman" w:hAnsi="Times New Roman" w:cs="Times New Roman"/>
              <w:szCs w:val="20"/>
              <w:lang w:eastAsia="sk-SK"/>
            </w:rPr>
            <w:t>01.02.2022</w:t>
          </w:r>
        </w:ins>
      </w:p>
      <w:customXmlInsRangeStart w:id="56" w:author="Autor"/>
    </w:sdtContent>
  </w:sdt>
  <w:customXmlInsRangeEnd w:id="56"/>
  <w:p w14:paraId="7CAB1824" w14:textId="2566A189" w:rsidR="00FE3003" w:rsidRPr="00947BE1" w:rsidDel="00947BE1" w:rsidRDefault="00947BE1">
    <w:pPr>
      <w:ind w:right="-426"/>
      <w:jc w:val="right"/>
      <w:rPr>
        <w:del w:id="57" w:author="Autor"/>
        <w:rFonts w:ascii="Times New Roman" w:hAnsi="Times New Roman" w:cs="Times New Roman"/>
        <w:szCs w:val="20"/>
        <w:rPrChange w:id="58" w:author="Autor">
          <w:rPr>
            <w:del w:id="59" w:author="Autor"/>
            <w:szCs w:val="20"/>
          </w:rPr>
        </w:rPrChange>
      </w:rPr>
      <w:pPrChange w:id="60" w:author="Barna, Tibor" w:date="2021-12-17T11:17:00Z">
        <w:pPr>
          <w:tabs>
            <w:tab w:val="center" w:pos="4536"/>
            <w:tab w:val="right" w:pos="9072"/>
          </w:tabs>
        </w:pPr>
      </w:pPrChange>
    </w:pPr>
    <w:ins w:id="61" w:author="Autor">
      <w:r w:rsidRPr="00947BE1" w:rsidDel="00947BE1">
        <w:rPr>
          <w:rFonts w:ascii="Times New Roman" w:hAnsi="Times New Roman" w:cs="Times New Roman"/>
        </w:rPr>
        <w:t xml:space="preserve"> </w:t>
      </w:r>
      <w:del w:id="62" w:author="Autor">
        <w:r w:rsidR="009D317A" w:rsidRPr="00947BE1" w:rsidDel="00947BE1">
          <w:rPr>
            <w:rFonts w:ascii="Times New Roman" w:hAnsi="Times New Roman" w:cs="Times New Roman"/>
            <w:rPrChange w:id="63" w:author="Autor">
              <w:rPr/>
            </w:rPrChange>
          </w:rPr>
          <w:delText>01. 02. 2022</w:delText>
        </w:r>
      </w:del>
    </w:ins>
    <w:del w:id="64" w:author="Autor">
      <w:r w:rsidR="00081BA9" w:rsidRPr="00947BE1" w:rsidDel="00947BE1">
        <w:rPr>
          <w:rFonts w:ascii="Times New Roman" w:hAnsi="Times New Roman" w:cs="Times New Roman"/>
          <w:noProof/>
          <w:lang w:eastAsia="sk-SK"/>
          <w:rPrChange w:id="65" w:author="Autor">
            <w:rPr>
              <w:noProof/>
              <w:lang w:eastAsia="sk-SK"/>
            </w:rPr>
          </w:rPrChange>
        </w:rPr>
        <mc:AlternateContent>
          <mc:Choice Requires="wps">
            <w:drawing>
              <wp:anchor distT="0" distB="0" distL="114300" distR="114300" simplePos="0" relativeHeight="251657216" behindDoc="0" locked="0" layoutInCell="1" allowOverlap="1" wp14:anchorId="53BBC5A1" wp14:editId="163C6EA0">
                <wp:simplePos x="0" y="0"/>
                <wp:positionH relativeFrom="margin">
                  <wp:posOffset>31750</wp:posOffset>
                </wp:positionH>
                <wp:positionV relativeFrom="paragraph">
                  <wp:posOffset>170815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DCF49DF" id="Rovná spojnica 3" o:spid="_x0000_s1026" style="position:absolute;flip:y;z-index:251657216;visibility:visible;mso-wrap-style:square;mso-wrap-distance-left:9pt;mso-wrap-distance-top:0;mso-wrap-distance-right:9pt;mso-wrap-distance-bottom:0;mso-position-horizontal:absolute;mso-position-horizontal-relative:margin;mso-position-vertical:absolute;mso-position-vertical-relative:text" from="2.5pt,13.45pt" to="456.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" strokecolor="#4f81bd" strokeweight="3pt">
                <v:shadow on="t" color="black" opacity="22937f" origin=",.5" offset="0,.63889mm"/>
                <w10:wrap anchorx="margin"/>
              </v:line>
            </w:pict>
          </mc:Fallback>
        </mc:AlternateContent>
      </w:r>
      <w:r w:rsidR="00FF0994" w:rsidRPr="00947BE1" w:rsidDel="00947BE1">
        <w:rPr>
          <w:rFonts w:ascii="Times New Roman" w:hAnsi="Times New Roman" w:cs="Times New Roman"/>
          <w:rPrChange w:id="66" w:author="Autor">
            <w:rPr/>
          </w:rPrChange>
        </w:rPr>
        <w:tab/>
      </w:r>
    </w:del>
  </w:p>
  <w:p w14:paraId="1FBA72FD" w14:textId="2E7F141E" w:rsidR="00510827" w:rsidRPr="005D25E8" w:rsidRDefault="00A56AE7">
    <w:pPr>
      <w:tabs>
        <w:tab w:val="center" w:pos="4536"/>
        <w:tab w:val="right" w:pos="9072"/>
      </w:tabs>
      <w:pPrChange w:id="67" w:author="Autor">
        <w:pPr>
          <w:pStyle w:val="Hlavika"/>
          <w:ind w:left="3263" w:firstLine="4536"/>
        </w:pPr>
      </w:pPrChange>
    </w:pPr>
    <w:customXmlDelRangeStart w:id="68" w:author="Autor"/>
    <w:sdt>
      <w:sdtPr>
        <w:rPr>
          <w:rFonts w:ascii="Times New Roman" w:hAnsi="Times New Roman" w:cs="Times New Roman"/>
          <w:szCs w:val="20"/>
        </w:rPr>
        <w:id w:val="-1222748240"/>
        <w:date w:fullDate="2018-04-13T00:00:00Z">
          <w:dateFormat w:val="dd.MM.yyyy"/>
          <w:lid w:val="sk-SK"/>
          <w:storeMappedDataAs w:val="dateTime"/>
          <w:calendar w:val="gregorian"/>
        </w:date>
      </w:sdtPr>
      <w:sdtEndPr/>
      <w:sdtContent>
        <w:customXmlDelRangeEnd w:id="68"/>
        <w:del w:id="69" w:author="Autor">
          <w:r w:rsidR="003C6BEC">
            <w:rPr>
              <w:rFonts w:ascii="Times New Roman" w:hAnsi="Times New Roman" w:cs="Times New Roman"/>
              <w:szCs w:val="20"/>
            </w:rPr>
            <w:delText>13.04.2018</w:delText>
          </w:r>
        </w:del>
        <w:customXmlDelRangeStart w:id="70" w:author="Autor"/>
      </w:sdtContent>
    </w:sdt>
    <w:customXmlDelRangeEnd w:id="70"/>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B20D" w14:textId="35B995D6" w:rsidR="00510827" w:rsidRDefault="00510827">
    <w:pPr>
      <w:pStyle w:val="Hlavika"/>
    </w:pPr>
  </w:p>
  <w:p w14:paraId="4B123FB7" w14:textId="77777777" w:rsidR="00510827" w:rsidRDefault="005108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15:restartNumberingAfterBreak="0">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7" w15:restartNumberingAfterBreak="0">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9" w15:restartNumberingAfterBreak="0">
    <w:nsid w:val="191F73D1"/>
    <w:multiLevelType w:val="hybridMultilevel"/>
    <w:tmpl w:val="B6AA4DF4"/>
    <w:lvl w:ilvl="0" w:tplc="041B0001">
      <w:start w:val="1"/>
      <w:numFmt w:val="bullet"/>
      <w:lvlText w:val=""/>
      <w:lvlJc w:val="left"/>
      <w:pPr>
        <w:ind w:left="1716" w:hanging="360"/>
      </w:pPr>
      <w:rPr>
        <w:rFonts w:ascii="Symbol" w:hAnsi="Symbol" w:hint="default"/>
      </w:rPr>
    </w:lvl>
    <w:lvl w:ilvl="1" w:tplc="041B0003" w:tentative="1">
      <w:start w:val="1"/>
      <w:numFmt w:val="bullet"/>
      <w:lvlText w:val="o"/>
      <w:lvlJc w:val="left"/>
      <w:pPr>
        <w:ind w:left="2436" w:hanging="360"/>
      </w:pPr>
      <w:rPr>
        <w:rFonts w:ascii="Courier New" w:hAnsi="Courier New" w:cs="Courier New" w:hint="default"/>
      </w:rPr>
    </w:lvl>
    <w:lvl w:ilvl="2" w:tplc="041B0005" w:tentative="1">
      <w:start w:val="1"/>
      <w:numFmt w:val="bullet"/>
      <w:lvlText w:val=""/>
      <w:lvlJc w:val="left"/>
      <w:pPr>
        <w:ind w:left="3156" w:hanging="360"/>
      </w:pPr>
      <w:rPr>
        <w:rFonts w:ascii="Wingdings" w:hAnsi="Wingdings" w:hint="default"/>
      </w:rPr>
    </w:lvl>
    <w:lvl w:ilvl="3" w:tplc="041B0001" w:tentative="1">
      <w:start w:val="1"/>
      <w:numFmt w:val="bullet"/>
      <w:lvlText w:val=""/>
      <w:lvlJc w:val="left"/>
      <w:pPr>
        <w:ind w:left="3876" w:hanging="360"/>
      </w:pPr>
      <w:rPr>
        <w:rFonts w:ascii="Symbol" w:hAnsi="Symbol" w:hint="default"/>
      </w:rPr>
    </w:lvl>
    <w:lvl w:ilvl="4" w:tplc="041B0003" w:tentative="1">
      <w:start w:val="1"/>
      <w:numFmt w:val="bullet"/>
      <w:lvlText w:val="o"/>
      <w:lvlJc w:val="left"/>
      <w:pPr>
        <w:ind w:left="4596" w:hanging="360"/>
      </w:pPr>
      <w:rPr>
        <w:rFonts w:ascii="Courier New" w:hAnsi="Courier New" w:cs="Courier New" w:hint="default"/>
      </w:rPr>
    </w:lvl>
    <w:lvl w:ilvl="5" w:tplc="041B0005" w:tentative="1">
      <w:start w:val="1"/>
      <w:numFmt w:val="bullet"/>
      <w:lvlText w:val=""/>
      <w:lvlJc w:val="left"/>
      <w:pPr>
        <w:ind w:left="5316" w:hanging="360"/>
      </w:pPr>
      <w:rPr>
        <w:rFonts w:ascii="Wingdings" w:hAnsi="Wingdings" w:hint="default"/>
      </w:rPr>
    </w:lvl>
    <w:lvl w:ilvl="6" w:tplc="041B0001" w:tentative="1">
      <w:start w:val="1"/>
      <w:numFmt w:val="bullet"/>
      <w:lvlText w:val=""/>
      <w:lvlJc w:val="left"/>
      <w:pPr>
        <w:ind w:left="6036" w:hanging="360"/>
      </w:pPr>
      <w:rPr>
        <w:rFonts w:ascii="Symbol" w:hAnsi="Symbol" w:hint="default"/>
      </w:rPr>
    </w:lvl>
    <w:lvl w:ilvl="7" w:tplc="041B0003" w:tentative="1">
      <w:start w:val="1"/>
      <w:numFmt w:val="bullet"/>
      <w:lvlText w:val="o"/>
      <w:lvlJc w:val="left"/>
      <w:pPr>
        <w:ind w:left="6756" w:hanging="360"/>
      </w:pPr>
      <w:rPr>
        <w:rFonts w:ascii="Courier New" w:hAnsi="Courier New" w:cs="Courier New" w:hint="default"/>
      </w:rPr>
    </w:lvl>
    <w:lvl w:ilvl="8" w:tplc="041B0005" w:tentative="1">
      <w:start w:val="1"/>
      <w:numFmt w:val="bullet"/>
      <w:lvlText w:val=""/>
      <w:lvlJc w:val="left"/>
      <w:pPr>
        <w:ind w:left="7476" w:hanging="360"/>
      </w:pPr>
      <w:rPr>
        <w:rFonts w:ascii="Wingdings" w:hAnsi="Wingdings" w:hint="default"/>
      </w:rPr>
    </w:lvl>
  </w:abstractNum>
  <w:abstractNum w:abstractNumId="10"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7336D4"/>
    <w:multiLevelType w:val="hybridMultilevel"/>
    <w:tmpl w:val="50D43E64"/>
    <w:lvl w:ilvl="0" w:tplc="041B0001">
      <w:start w:val="1"/>
      <w:numFmt w:val="bullet"/>
      <w:lvlText w:val=""/>
      <w:lvlJc w:val="left"/>
      <w:pPr>
        <w:ind w:left="2260" w:hanging="360"/>
      </w:pPr>
      <w:rPr>
        <w:rFonts w:ascii="Symbol" w:hAnsi="Symbol" w:hint="default"/>
      </w:rPr>
    </w:lvl>
    <w:lvl w:ilvl="1" w:tplc="041B0003" w:tentative="1">
      <w:start w:val="1"/>
      <w:numFmt w:val="bullet"/>
      <w:lvlText w:val="o"/>
      <w:lvlJc w:val="left"/>
      <w:pPr>
        <w:ind w:left="2980" w:hanging="360"/>
      </w:pPr>
      <w:rPr>
        <w:rFonts w:ascii="Courier New" w:hAnsi="Courier New" w:cs="Courier New" w:hint="default"/>
      </w:rPr>
    </w:lvl>
    <w:lvl w:ilvl="2" w:tplc="041B0005" w:tentative="1">
      <w:start w:val="1"/>
      <w:numFmt w:val="bullet"/>
      <w:lvlText w:val=""/>
      <w:lvlJc w:val="left"/>
      <w:pPr>
        <w:ind w:left="3700" w:hanging="360"/>
      </w:pPr>
      <w:rPr>
        <w:rFonts w:ascii="Wingdings" w:hAnsi="Wingdings" w:hint="default"/>
      </w:rPr>
    </w:lvl>
    <w:lvl w:ilvl="3" w:tplc="041B0001" w:tentative="1">
      <w:start w:val="1"/>
      <w:numFmt w:val="bullet"/>
      <w:lvlText w:val=""/>
      <w:lvlJc w:val="left"/>
      <w:pPr>
        <w:ind w:left="4420" w:hanging="360"/>
      </w:pPr>
      <w:rPr>
        <w:rFonts w:ascii="Symbol" w:hAnsi="Symbol" w:hint="default"/>
      </w:rPr>
    </w:lvl>
    <w:lvl w:ilvl="4" w:tplc="041B0003" w:tentative="1">
      <w:start w:val="1"/>
      <w:numFmt w:val="bullet"/>
      <w:lvlText w:val="o"/>
      <w:lvlJc w:val="left"/>
      <w:pPr>
        <w:ind w:left="5140" w:hanging="360"/>
      </w:pPr>
      <w:rPr>
        <w:rFonts w:ascii="Courier New" w:hAnsi="Courier New" w:cs="Courier New" w:hint="default"/>
      </w:rPr>
    </w:lvl>
    <w:lvl w:ilvl="5" w:tplc="041B0005" w:tentative="1">
      <w:start w:val="1"/>
      <w:numFmt w:val="bullet"/>
      <w:lvlText w:val=""/>
      <w:lvlJc w:val="left"/>
      <w:pPr>
        <w:ind w:left="5860" w:hanging="360"/>
      </w:pPr>
      <w:rPr>
        <w:rFonts w:ascii="Wingdings" w:hAnsi="Wingdings" w:hint="default"/>
      </w:rPr>
    </w:lvl>
    <w:lvl w:ilvl="6" w:tplc="041B0001" w:tentative="1">
      <w:start w:val="1"/>
      <w:numFmt w:val="bullet"/>
      <w:lvlText w:val=""/>
      <w:lvlJc w:val="left"/>
      <w:pPr>
        <w:ind w:left="6580" w:hanging="360"/>
      </w:pPr>
      <w:rPr>
        <w:rFonts w:ascii="Symbol" w:hAnsi="Symbol" w:hint="default"/>
      </w:rPr>
    </w:lvl>
    <w:lvl w:ilvl="7" w:tplc="041B0003" w:tentative="1">
      <w:start w:val="1"/>
      <w:numFmt w:val="bullet"/>
      <w:lvlText w:val="o"/>
      <w:lvlJc w:val="left"/>
      <w:pPr>
        <w:ind w:left="7300" w:hanging="360"/>
      </w:pPr>
      <w:rPr>
        <w:rFonts w:ascii="Courier New" w:hAnsi="Courier New" w:cs="Courier New" w:hint="default"/>
      </w:rPr>
    </w:lvl>
    <w:lvl w:ilvl="8" w:tplc="041B0005" w:tentative="1">
      <w:start w:val="1"/>
      <w:numFmt w:val="bullet"/>
      <w:lvlText w:val=""/>
      <w:lvlJc w:val="left"/>
      <w:pPr>
        <w:ind w:left="8020" w:hanging="360"/>
      </w:pPr>
      <w:rPr>
        <w:rFonts w:ascii="Wingdings" w:hAnsi="Wingdings" w:hint="default"/>
      </w:rPr>
    </w:lvl>
  </w:abstractNum>
  <w:abstractNum w:abstractNumId="14" w15:restartNumberingAfterBreak="0">
    <w:nsid w:val="1FAC37CE"/>
    <w:multiLevelType w:val="hybridMultilevel"/>
    <w:tmpl w:val="65947A3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EE13D9"/>
    <w:multiLevelType w:val="hybridMultilevel"/>
    <w:tmpl w:val="20A6040A"/>
    <w:lvl w:ilvl="0" w:tplc="041B0001">
      <w:start w:val="1"/>
      <w:numFmt w:val="bullet"/>
      <w:lvlText w:val=""/>
      <w:lvlJc w:val="left"/>
      <w:pPr>
        <w:ind w:left="1575" w:hanging="360"/>
      </w:pPr>
      <w:rPr>
        <w:rFonts w:ascii="Symbol" w:hAnsi="Symbol" w:hint="default"/>
      </w:rPr>
    </w:lvl>
    <w:lvl w:ilvl="1" w:tplc="041B0003" w:tentative="1">
      <w:start w:val="1"/>
      <w:numFmt w:val="bullet"/>
      <w:lvlText w:val="o"/>
      <w:lvlJc w:val="left"/>
      <w:pPr>
        <w:ind w:left="2295" w:hanging="360"/>
      </w:pPr>
      <w:rPr>
        <w:rFonts w:ascii="Courier New" w:hAnsi="Courier New" w:cs="Courier New" w:hint="default"/>
      </w:rPr>
    </w:lvl>
    <w:lvl w:ilvl="2" w:tplc="041B0005" w:tentative="1">
      <w:start w:val="1"/>
      <w:numFmt w:val="bullet"/>
      <w:lvlText w:val=""/>
      <w:lvlJc w:val="left"/>
      <w:pPr>
        <w:ind w:left="3015" w:hanging="360"/>
      </w:pPr>
      <w:rPr>
        <w:rFonts w:ascii="Wingdings" w:hAnsi="Wingdings" w:hint="default"/>
      </w:rPr>
    </w:lvl>
    <w:lvl w:ilvl="3" w:tplc="041B0001" w:tentative="1">
      <w:start w:val="1"/>
      <w:numFmt w:val="bullet"/>
      <w:lvlText w:val=""/>
      <w:lvlJc w:val="left"/>
      <w:pPr>
        <w:ind w:left="3735" w:hanging="360"/>
      </w:pPr>
      <w:rPr>
        <w:rFonts w:ascii="Symbol" w:hAnsi="Symbol" w:hint="default"/>
      </w:rPr>
    </w:lvl>
    <w:lvl w:ilvl="4" w:tplc="041B0003" w:tentative="1">
      <w:start w:val="1"/>
      <w:numFmt w:val="bullet"/>
      <w:lvlText w:val="o"/>
      <w:lvlJc w:val="left"/>
      <w:pPr>
        <w:ind w:left="4455" w:hanging="360"/>
      </w:pPr>
      <w:rPr>
        <w:rFonts w:ascii="Courier New" w:hAnsi="Courier New" w:cs="Courier New" w:hint="default"/>
      </w:rPr>
    </w:lvl>
    <w:lvl w:ilvl="5" w:tplc="041B0005" w:tentative="1">
      <w:start w:val="1"/>
      <w:numFmt w:val="bullet"/>
      <w:lvlText w:val=""/>
      <w:lvlJc w:val="left"/>
      <w:pPr>
        <w:ind w:left="5175" w:hanging="360"/>
      </w:pPr>
      <w:rPr>
        <w:rFonts w:ascii="Wingdings" w:hAnsi="Wingdings" w:hint="default"/>
      </w:rPr>
    </w:lvl>
    <w:lvl w:ilvl="6" w:tplc="041B0001" w:tentative="1">
      <w:start w:val="1"/>
      <w:numFmt w:val="bullet"/>
      <w:lvlText w:val=""/>
      <w:lvlJc w:val="left"/>
      <w:pPr>
        <w:ind w:left="5895" w:hanging="360"/>
      </w:pPr>
      <w:rPr>
        <w:rFonts w:ascii="Symbol" w:hAnsi="Symbol" w:hint="default"/>
      </w:rPr>
    </w:lvl>
    <w:lvl w:ilvl="7" w:tplc="041B0003" w:tentative="1">
      <w:start w:val="1"/>
      <w:numFmt w:val="bullet"/>
      <w:lvlText w:val="o"/>
      <w:lvlJc w:val="left"/>
      <w:pPr>
        <w:ind w:left="6615" w:hanging="360"/>
      </w:pPr>
      <w:rPr>
        <w:rFonts w:ascii="Courier New" w:hAnsi="Courier New" w:cs="Courier New" w:hint="default"/>
      </w:rPr>
    </w:lvl>
    <w:lvl w:ilvl="8" w:tplc="041B0005" w:tentative="1">
      <w:start w:val="1"/>
      <w:numFmt w:val="bullet"/>
      <w:lvlText w:val=""/>
      <w:lvlJc w:val="left"/>
      <w:pPr>
        <w:ind w:left="7335" w:hanging="360"/>
      </w:pPr>
      <w:rPr>
        <w:rFonts w:ascii="Wingdings" w:hAnsi="Wingdings" w:hint="default"/>
      </w:rPr>
    </w:lvl>
  </w:abstractNum>
  <w:abstractNum w:abstractNumId="17" w15:restartNumberingAfterBreak="0">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8" w15:restartNumberingAfterBreak="0">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2E8553E8"/>
    <w:multiLevelType w:val="hybridMultilevel"/>
    <w:tmpl w:val="4D9A9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1CA536D"/>
    <w:multiLevelType w:val="hybridMultilevel"/>
    <w:tmpl w:val="73B6767E"/>
    <w:lvl w:ilvl="0" w:tplc="041B0001">
      <w:start w:val="1"/>
      <w:numFmt w:val="bullet"/>
      <w:lvlText w:val=""/>
      <w:lvlJc w:val="left"/>
      <w:pPr>
        <w:ind w:left="1546" w:hanging="360"/>
      </w:pPr>
      <w:rPr>
        <w:rFonts w:ascii="Symbol" w:hAnsi="Symbol" w:hint="default"/>
      </w:rPr>
    </w:lvl>
    <w:lvl w:ilvl="1" w:tplc="041B0003" w:tentative="1">
      <w:start w:val="1"/>
      <w:numFmt w:val="bullet"/>
      <w:lvlText w:val="o"/>
      <w:lvlJc w:val="left"/>
      <w:pPr>
        <w:ind w:left="2266" w:hanging="360"/>
      </w:pPr>
      <w:rPr>
        <w:rFonts w:ascii="Courier New" w:hAnsi="Courier New" w:cs="Courier New" w:hint="default"/>
      </w:rPr>
    </w:lvl>
    <w:lvl w:ilvl="2" w:tplc="041B0005" w:tentative="1">
      <w:start w:val="1"/>
      <w:numFmt w:val="bullet"/>
      <w:lvlText w:val=""/>
      <w:lvlJc w:val="left"/>
      <w:pPr>
        <w:ind w:left="2986" w:hanging="360"/>
      </w:pPr>
      <w:rPr>
        <w:rFonts w:ascii="Wingdings" w:hAnsi="Wingdings" w:hint="default"/>
      </w:rPr>
    </w:lvl>
    <w:lvl w:ilvl="3" w:tplc="041B0001" w:tentative="1">
      <w:start w:val="1"/>
      <w:numFmt w:val="bullet"/>
      <w:lvlText w:val=""/>
      <w:lvlJc w:val="left"/>
      <w:pPr>
        <w:ind w:left="3706" w:hanging="360"/>
      </w:pPr>
      <w:rPr>
        <w:rFonts w:ascii="Symbol" w:hAnsi="Symbol" w:hint="default"/>
      </w:rPr>
    </w:lvl>
    <w:lvl w:ilvl="4" w:tplc="041B0003" w:tentative="1">
      <w:start w:val="1"/>
      <w:numFmt w:val="bullet"/>
      <w:lvlText w:val="o"/>
      <w:lvlJc w:val="left"/>
      <w:pPr>
        <w:ind w:left="4426" w:hanging="360"/>
      </w:pPr>
      <w:rPr>
        <w:rFonts w:ascii="Courier New" w:hAnsi="Courier New" w:cs="Courier New" w:hint="default"/>
      </w:rPr>
    </w:lvl>
    <w:lvl w:ilvl="5" w:tplc="041B0005" w:tentative="1">
      <w:start w:val="1"/>
      <w:numFmt w:val="bullet"/>
      <w:lvlText w:val=""/>
      <w:lvlJc w:val="left"/>
      <w:pPr>
        <w:ind w:left="5146" w:hanging="360"/>
      </w:pPr>
      <w:rPr>
        <w:rFonts w:ascii="Wingdings" w:hAnsi="Wingdings" w:hint="default"/>
      </w:rPr>
    </w:lvl>
    <w:lvl w:ilvl="6" w:tplc="041B0001" w:tentative="1">
      <w:start w:val="1"/>
      <w:numFmt w:val="bullet"/>
      <w:lvlText w:val=""/>
      <w:lvlJc w:val="left"/>
      <w:pPr>
        <w:ind w:left="5866" w:hanging="360"/>
      </w:pPr>
      <w:rPr>
        <w:rFonts w:ascii="Symbol" w:hAnsi="Symbol" w:hint="default"/>
      </w:rPr>
    </w:lvl>
    <w:lvl w:ilvl="7" w:tplc="041B0003" w:tentative="1">
      <w:start w:val="1"/>
      <w:numFmt w:val="bullet"/>
      <w:lvlText w:val="o"/>
      <w:lvlJc w:val="left"/>
      <w:pPr>
        <w:ind w:left="6586" w:hanging="360"/>
      </w:pPr>
      <w:rPr>
        <w:rFonts w:ascii="Courier New" w:hAnsi="Courier New" w:cs="Courier New" w:hint="default"/>
      </w:rPr>
    </w:lvl>
    <w:lvl w:ilvl="8" w:tplc="041B0005" w:tentative="1">
      <w:start w:val="1"/>
      <w:numFmt w:val="bullet"/>
      <w:lvlText w:val=""/>
      <w:lvlJc w:val="left"/>
      <w:pPr>
        <w:ind w:left="7306" w:hanging="360"/>
      </w:pPr>
      <w:rPr>
        <w:rFonts w:ascii="Wingdings" w:hAnsi="Wingdings" w:hint="default"/>
      </w:rPr>
    </w:lvl>
  </w:abstractNum>
  <w:abstractNum w:abstractNumId="22" w15:restartNumberingAfterBreak="0">
    <w:nsid w:val="31F83C0D"/>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5" w15:restartNumberingAfterBreak="0">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6" w15:restartNumberingAfterBreak="0">
    <w:nsid w:val="3E017EA6"/>
    <w:multiLevelType w:val="hybridMultilevel"/>
    <w:tmpl w:val="E14E19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3F530294"/>
    <w:multiLevelType w:val="hybridMultilevel"/>
    <w:tmpl w:val="1EB2F948"/>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9" w15:restartNumberingAfterBreak="0">
    <w:nsid w:val="489E1E8C"/>
    <w:multiLevelType w:val="hybridMultilevel"/>
    <w:tmpl w:val="13E8254C"/>
    <w:lvl w:ilvl="0" w:tplc="041B0001">
      <w:start w:val="1"/>
      <w:numFmt w:val="bullet"/>
      <w:lvlText w:val=""/>
      <w:lvlJc w:val="left"/>
      <w:pPr>
        <w:ind w:left="1575" w:hanging="360"/>
      </w:pPr>
      <w:rPr>
        <w:rFonts w:ascii="Symbol" w:hAnsi="Symbol" w:hint="default"/>
      </w:rPr>
    </w:lvl>
    <w:lvl w:ilvl="1" w:tplc="041B0003" w:tentative="1">
      <w:start w:val="1"/>
      <w:numFmt w:val="bullet"/>
      <w:lvlText w:val="o"/>
      <w:lvlJc w:val="left"/>
      <w:pPr>
        <w:ind w:left="2295" w:hanging="360"/>
      </w:pPr>
      <w:rPr>
        <w:rFonts w:ascii="Courier New" w:hAnsi="Courier New" w:cs="Courier New" w:hint="default"/>
      </w:rPr>
    </w:lvl>
    <w:lvl w:ilvl="2" w:tplc="041B0005" w:tentative="1">
      <w:start w:val="1"/>
      <w:numFmt w:val="bullet"/>
      <w:lvlText w:val=""/>
      <w:lvlJc w:val="left"/>
      <w:pPr>
        <w:ind w:left="3015" w:hanging="360"/>
      </w:pPr>
      <w:rPr>
        <w:rFonts w:ascii="Wingdings" w:hAnsi="Wingdings" w:hint="default"/>
      </w:rPr>
    </w:lvl>
    <w:lvl w:ilvl="3" w:tplc="041B0001" w:tentative="1">
      <w:start w:val="1"/>
      <w:numFmt w:val="bullet"/>
      <w:lvlText w:val=""/>
      <w:lvlJc w:val="left"/>
      <w:pPr>
        <w:ind w:left="3735" w:hanging="360"/>
      </w:pPr>
      <w:rPr>
        <w:rFonts w:ascii="Symbol" w:hAnsi="Symbol" w:hint="default"/>
      </w:rPr>
    </w:lvl>
    <w:lvl w:ilvl="4" w:tplc="041B0003" w:tentative="1">
      <w:start w:val="1"/>
      <w:numFmt w:val="bullet"/>
      <w:lvlText w:val="o"/>
      <w:lvlJc w:val="left"/>
      <w:pPr>
        <w:ind w:left="4455" w:hanging="360"/>
      </w:pPr>
      <w:rPr>
        <w:rFonts w:ascii="Courier New" w:hAnsi="Courier New" w:cs="Courier New" w:hint="default"/>
      </w:rPr>
    </w:lvl>
    <w:lvl w:ilvl="5" w:tplc="041B0005" w:tentative="1">
      <w:start w:val="1"/>
      <w:numFmt w:val="bullet"/>
      <w:lvlText w:val=""/>
      <w:lvlJc w:val="left"/>
      <w:pPr>
        <w:ind w:left="5175" w:hanging="360"/>
      </w:pPr>
      <w:rPr>
        <w:rFonts w:ascii="Wingdings" w:hAnsi="Wingdings" w:hint="default"/>
      </w:rPr>
    </w:lvl>
    <w:lvl w:ilvl="6" w:tplc="041B0001" w:tentative="1">
      <w:start w:val="1"/>
      <w:numFmt w:val="bullet"/>
      <w:lvlText w:val=""/>
      <w:lvlJc w:val="left"/>
      <w:pPr>
        <w:ind w:left="5895" w:hanging="360"/>
      </w:pPr>
      <w:rPr>
        <w:rFonts w:ascii="Symbol" w:hAnsi="Symbol" w:hint="default"/>
      </w:rPr>
    </w:lvl>
    <w:lvl w:ilvl="7" w:tplc="041B0003" w:tentative="1">
      <w:start w:val="1"/>
      <w:numFmt w:val="bullet"/>
      <w:lvlText w:val="o"/>
      <w:lvlJc w:val="left"/>
      <w:pPr>
        <w:ind w:left="6615" w:hanging="360"/>
      </w:pPr>
      <w:rPr>
        <w:rFonts w:ascii="Courier New" w:hAnsi="Courier New" w:cs="Courier New" w:hint="default"/>
      </w:rPr>
    </w:lvl>
    <w:lvl w:ilvl="8" w:tplc="041B0005" w:tentative="1">
      <w:start w:val="1"/>
      <w:numFmt w:val="bullet"/>
      <w:lvlText w:val=""/>
      <w:lvlJc w:val="left"/>
      <w:pPr>
        <w:ind w:left="7335" w:hanging="360"/>
      </w:pPr>
      <w:rPr>
        <w:rFonts w:ascii="Wingdings" w:hAnsi="Wingdings" w:hint="default"/>
      </w:rPr>
    </w:lvl>
  </w:abstractNum>
  <w:abstractNum w:abstractNumId="30"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6D74DDD"/>
    <w:multiLevelType w:val="hybridMultilevel"/>
    <w:tmpl w:val="96FE0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9F0151F"/>
    <w:multiLevelType w:val="hybridMultilevel"/>
    <w:tmpl w:val="521418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B842B0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40" w15:restartNumberingAfterBreak="0">
    <w:nsid w:val="649F6D90"/>
    <w:multiLevelType w:val="hybridMultilevel"/>
    <w:tmpl w:val="D5D869BC"/>
    <w:lvl w:ilvl="0" w:tplc="0AB6683A">
      <w:start w:val="3"/>
      <w:numFmt w:val="bullet"/>
      <w:lvlText w:val="-"/>
      <w:lvlJc w:val="left"/>
      <w:pPr>
        <w:ind w:left="1210" w:hanging="360"/>
      </w:pPr>
      <w:rPr>
        <w:rFonts w:ascii="Times New Roman" w:eastAsia="Times New Roman" w:hAnsi="Times New Roman" w:cs="Times New Roman" w:hint="default"/>
      </w:rPr>
    </w:lvl>
    <w:lvl w:ilvl="1" w:tplc="041B0003" w:tentative="1">
      <w:start w:val="1"/>
      <w:numFmt w:val="bullet"/>
      <w:lvlText w:val="o"/>
      <w:lvlJc w:val="left"/>
      <w:pPr>
        <w:ind w:left="1930" w:hanging="360"/>
      </w:pPr>
      <w:rPr>
        <w:rFonts w:ascii="Courier New" w:hAnsi="Courier New" w:cs="Courier New" w:hint="default"/>
      </w:rPr>
    </w:lvl>
    <w:lvl w:ilvl="2" w:tplc="041B0005" w:tentative="1">
      <w:start w:val="1"/>
      <w:numFmt w:val="bullet"/>
      <w:lvlText w:val=""/>
      <w:lvlJc w:val="left"/>
      <w:pPr>
        <w:ind w:left="2650" w:hanging="360"/>
      </w:pPr>
      <w:rPr>
        <w:rFonts w:ascii="Wingdings" w:hAnsi="Wingdings" w:hint="default"/>
      </w:rPr>
    </w:lvl>
    <w:lvl w:ilvl="3" w:tplc="041B0001" w:tentative="1">
      <w:start w:val="1"/>
      <w:numFmt w:val="bullet"/>
      <w:lvlText w:val=""/>
      <w:lvlJc w:val="left"/>
      <w:pPr>
        <w:ind w:left="3370" w:hanging="360"/>
      </w:pPr>
      <w:rPr>
        <w:rFonts w:ascii="Symbol" w:hAnsi="Symbol" w:hint="default"/>
      </w:rPr>
    </w:lvl>
    <w:lvl w:ilvl="4" w:tplc="041B0003" w:tentative="1">
      <w:start w:val="1"/>
      <w:numFmt w:val="bullet"/>
      <w:lvlText w:val="o"/>
      <w:lvlJc w:val="left"/>
      <w:pPr>
        <w:ind w:left="4090" w:hanging="360"/>
      </w:pPr>
      <w:rPr>
        <w:rFonts w:ascii="Courier New" w:hAnsi="Courier New" w:cs="Courier New" w:hint="default"/>
      </w:rPr>
    </w:lvl>
    <w:lvl w:ilvl="5" w:tplc="041B0005" w:tentative="1">
      <w:start w:val="1"/>
      <w:numFmt w:val="bullet"/>
      <w:lvlText w:val=""/>
      <w:lvlJc w:val="left"/>
      <w:pPr>
        <w:ind w:left="4810" w:hanging="360"/>
      </w:pPr>
      <w:rPr>
        <w:rFonts w:ascii="Wingdings" w:hAnsi="Wingdings" w:hint="default"/>
      </w:rPr>
    </w:lvl>
    <w:lvl w:ilvl="6" w:tplc="041B0001" w:tentative="1">
      <w:start w:val="1"/>
      <w:numFmt w:val="bullet"/>
      <w:lvlText w:val=""/>
      <w:lvlJc w:val="left"/>
      <w:pPr>
        <w:ind w:left="5530" w:hanging="360"/>
      </w:pPr>
      <w:rPr>
        <w:rFonts w:ascii="Symbol" w:hAnsi="Symbol" w:hint="default"/>
      </w:rPr>
    </w:lvl>
    <w:lvl w:ilvl="7" w:tplc="041B0003" w:tentative="1">
      <w:start w:val="1"/>
      <w:numFmt w:val="bullet"/>
      <w:lvlText w:val="o"/>
      <w:lvlJc w:val="left"/>
      <w:pPr>
        <w:ind w:left="6250" w:hanging="360"/>
      </w:pPr>
      <w:rPr>
        <w:rFonts w:ascii="Courier New" w:hAnsi="Courier New" w:cs="Courier New" w:hint="default"/>
      </w:rPr>
    </w:lvl>
    <w:lvl w:ilvl="8" w:tplc="041B0005" w:tentative="1">
      <w:start w:val="1"/>
      <w:numFmt w:val="bullet"/>
      <w:lvlText w:val=""/>
      <w:lvlJc w:val="left"/>
      <w:pPr>
        <w:ind w:left="6970" w:hanging="360"/>
      </w:pPr>
      <w:rPr>
        <w:rFonts w:ascii="Wingdings" w:hAnsi="Wingdings" w:hint="default"/>
      </w:rPr>
    </w:lvl>
  </w:abstractNum>
  <w:abstractNum w:abstractNumId="41" w15:restartNumberingAfterBreak="0">
    <w:nsid w:val="667C5F18"/>
    <w:multiLevelType w:val="hybridMultilevel"/>
    <w:tmpl w:val="897E451E"/>
    <w:lvl w:ilvl="0" w:tplc="F5BA9514">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B207469"/>
    <w:multiLevelType w:val="hybridMultilevel"/>
    <w:tmpl w:val="7E9CA8C8"/>
    <w:lvl w:ilvl="0" w:tplc="041B0001">
      <w:start w:val="1"/>
      <w:numFmt w:val="bullet"/>
      <w:lvlText w:val=""/>
      <w:lvlJc w:val="left"/>
      <w:pPr>
        <w:ind w:left="1716" w:hanging="360"/>
      </w:pPr>
      <w:rPr>
        <w:rFonts w:ascii="Symbol" w:hAnsi="Symbol" w:hint="default"/>
      </w:rPr>
    </w:lvl>
    <w:lvl w:ilvl="1" w:tplc="041B0003" w:tentative="1">
      <w:start w:val="1"/>
      <w:numFmt w:val="bullet"/>
      <w:lvlText w:val="o"/>
      <w:lvlJc w:val="left"/>
      <w:pPr>
        <w:ind w:left="2436" w:hanging="360"/>
      </w:pPr>
      <w:rPr>
        <w:rFonts w:ascii="Courier New" w:hAnsi="Courier New" w:cs="Courier New" w:hint="default"/>
      </w:rPr>
    </w:lvl>
    <w:lvl w:ilvl="2" w:tplc="041B0005" w:tentative="1">
      <w:start w:val="1"/>
      <w:numFmt w:val="bullet"/>
      <w:lvlText w:val=""/>
      <w:lvlJc w:val="left"/>
      <w:pPr>
        <w:ind w:left="3156" w:hanging="360"/>
      </w:pPr>
      <w:rPr>
        <w:rFonts w:ascii="Wingdings" w:hAnsi="Wingdings" w:hint="default"/>
      </w:rPr>
    </w:lvl>
    <w:lvl w:ilvl="3" w:tplc="041B0001" w:tentative="1">
      <w:start w:val="1"/>
      <w:numFmt w:val="bullet"/>
      <w:lvlText w:val=""/>
      <w:lvlJc w:val="left"/>
      <w:pPr>
        <w:ind w:left="3876" w:hanging="360"/>
      </w:pPr>
      <w:rPr>
        <w:rFonts w:ascii="Symbol" w:hAnsi="Symbol" w:hint="default"/>
      </w:rPr>
    </w:lvl>
    <w:lvl w:ilvl="4" w:tplc="041B0003" w:tentative="1">
      <w:start w:val="1"/>
      <w:numFmt w:val="bullet"/>
      <w:lvlText w:val="o"/>
      <w:lvlJc w:val="left"/>
      <w:pPr>
        <w:ind w:left="4596" w:hanging="360"/>
      </w:pPr>
      <w:rPr>
        <w:rFonts w:ascii="Courier New" w:hAnsi="Courier New" w:cs="Courier New" w:hint="default"/>
      </w:rPr>
    </w:lvl>
    <w:lvl w:ilvl="5" w:tplc="041B0005" w:tentative="1">
      <w:start w:val="1"/>
      <w:numFmt w:val="bullet"/>
      <w:lvlText w:val=""/>
      <w:lvlJc w:val="left"/>
      <w:pPr>
        <w:ind w:left="5316" w:hanging="360"/>
      </w:pPr>
      <w:rPr>
        <w:rFonts w:ascii="Wingdings" w:hAnsi="Wingdings" w:hint="default"/>
      </w:rPr>
    </w:lvl>
    <w:lvl w:ilvl="6" w:tplc="041B0001" w:tentative="1">
      <w:start w:val="1"/>
      <w:numFmt w:val="bullet"/>
      <w:lvlText w:val=""/>
      <w:lvlJc w:val="left"/>
      <w:pPr>
        <w:ind w:left="6036" w:hanging="360"/>
      </w:pPr>
      <w:rPr>
        <w:rFonts w:ascii="Symbol" w:hAnsi="Symbol" w:hint="default"/>
      </w:rPr>
    </w:lvl>
    <w:lvl w:ilvl="7" w:tplc="041B0003" w:tentative="1">
      <w:start w:val="1"/>
      <w:numFmt w:val="bullet"/>
      <w:lvlText w:val="o"/>
      <w:lvlJc w:val="left"/>
      <w:pPr>
        <w:ind w:left="6756" w:hanging="360"/>
      </w:pPr>
      <w:rPr>
        <w:rFonts w:ascii="Courier New" w:hAnsi="Courier New" w:cs="Courier New" w:hint="default"/>
      </w:rPr>
    </w:lvl>
    <w:lvl w:ilvl="8" w:tplc="041B0005" w:tentative="1">
      <w:start w:val="1"/>
      <w:numFmt w:val="bullet"/>
      <w:lvlText w:val=""/>
      <w:lvlJc w:val="left"/>
      <w:pPr>
        <w:ind w:left="7476" w:hanging="360"/>
      </w:pPr>
      <w:rPr>
        <w:rFonts w:ascii="Wingdings" w:hAnsi="Wingdings" w:hint="default"/>
      </w:rPr>
    </w:lvl>
  </w:abstractNum>
  <w:abstractNum w:abstractNumId="44" w15:restartNumberingAfterBreak="0">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6" w15:restartNumberingAfterBreak="0">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7" w15:restartNumberingAfterBreak="0">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48" w15:restartNumberingAfterBreak="0">
    <w:nsid w:val="79242E6B"/>
    <w:multiLevelType w:val="hybridMultilevel"/>
    <w:tmpl w:val="DE1ED4F0"/>
    <w:lvl w:ilvl="0" w:tplc="041B000B">
      <w:start w:val="1"/>
      <w:numFmt w:val="bullet"/>
      <w:lvlText w:val=""/>
      <w:lvlJc w:val="left"/>
      <w:pPr>
        <w:ind w:left="2608" w:hanging="360"/>
      </w:pPr>
      <w:rPr>
        <w:rFonts w:ascii="Wingdings" w:hAnsi="Wingdings" w:hint="default"/>
      </w:rPr>
    </w:lvl>
    <w:lvl w:ilvl="1" w:tplc="041B0003" w:tentative="1">
      <w:start w:val="1"/>
      <w:numFmt w:val="bullet"/>
      <w:lvlText w:val="o"/>
      <w:lvlJc w:val="left"/>
      <w:pPr>
        <w:ind w:left="3328" w:hanging="360"/>
      </w:pPr>
      <w:rPr>
        <w:rFonts w:ascii="Courier New" w:hAnsi="Courier New" w:cs="Courier New" w:hint="default"/>
      </w:rPr>
    </w:lvl>
    <w:lvl w:ilvl="2" w:tplc="041B0005" w:tentative="1">
      <w:start w:val="1"/>
      <w:numFmt w:val="bullet"/>
      <w:lvlText w:val=""/>
      <w:lvlJc w:val="left"/>
      <w:pPr>
        <w:ind w:left="4048" w:hanging="360"/>
      </w:pPr>
      <w:rPr>
        <w:rFonts w:ascii="Wingdings" w:hAnsi="Wingdings" w:hint="default"/>
      </w:rPr>
    </w:lvl>
    <w:lvl w:ilvl="3" w:tplc="041B0001" w:tentative="1">
      <w:start w:val="1"/>
      <w:numFmt w:val="bullet"/>
      <w:lvlText w:val=""/>
      <w:lvlJc w:val="left"/>
      <w:pPr>
        <w:ind w:left="4768" w:hanging="360"/>
      </w:pPr>
      <w:rPr>
        <w:rFonts w:ascii="Symbol" w:hAnsi="Symbol" w:hint="default"/>
      </w:rPr>
    </w:lvl>
    <w:lvl w:ilvl="4" w:tplc="041B0003" w:tentative="1">
      <w:start w:val="1"/>
      <w:numFmt w:val="bullet"/>
      <w:lvlText w:val="o"/>
      <w:lvlJc w:val="left"/>
      <w:pPr>
        <w:ind w:left="5488" w:hanging="360"/>
      </w:pPr>
      <w:rPr>
        <w:rFonts w:ascii="Courier New" w:hAnsi="Courier New" w:cs="Courier New" w:hint="default"/>
      </w:rPr>
    </w:lvl>
    <w:lvl w:ilvl="5" w:tplc="041B0005" w:tentative="1">
      <w:start w:val="1"/>
      <w:numFmt w:val="bullet"/>
      <w:lvlText w:val=""/>
      <w:lvlJc w:val="left"/>
      <w:pPr>
        <w:ind w:left="6208" w:hanging="360"/>
      </w:pPr>
      <w:rPr>
        <w:rFonts w:ascii="Wingdings" w:hAnsi="Wingdings" w:hint="default"/>
      </w:rPr>
    </w:lvl>
    <w:lvl w:ilvl="6" w:tplc="041B0001" w:tentative="1">
      <w:start w:val="1"/>
      <w:numFmt w:val="bullet"/>
      <w:lvlText w:val=""/>
      <w:lvlJc w:val="left"/>
      <w:pPr>
        <w:ind w:left="6928" w:hanging="360"/>
      </w:pPr>
      <w:rPr>
        <w:rFonts w:ascii="Symbol" w:hAnsi="Symbol" w:hint="default"/>
      </w:rPr>
    </w:lvl>
    <w:lvl w:ilvl="7" w:tplc="041B0003" w:tentative="1">
      <w:start w:val="1"/>
      <w:numFmt w:val="bullet"/>
      <w:lvlText w:val="o"/>
      <w:lvlJc w:val="left"/>
      <w:pPr>
        <w:ind w:left="7648" w:hanging="360"/>
      </w:pPr>
      <w:rPr>
        <w:rFonts w:ascii="Courier New" w:hAnsi="Courier New" w:cs="Courier New" w:hint="default"/>
      </w:rPr>
    </w:lvl>
    <w:lvl w:ilvl="8" w:tplc="041B0005" w:tentative="1">
      <w:start w:val="1"/>
      <w:numFmt w:val="bullet"/>
      <w:lvlText w:val=""/>
      <w:lvlJc w:val="left"/>
      <w:pPr>
        <w:ind w:left="8368" w:hanging="360"/>
      </w:pPr>
      <w:rPr>
        <w:rFonts w:ascii="Wingdings" w:hAnsi="Wingdings" w:hint="default"/>
      </w:rPr>
    </w:lvl>
  </w:abstractNum>
  <w:abstractNum w:abstractNumId="49" w15:restartNumberingAfterBreak="0">
    <w:nsid w:val="7A3F2074"/>
    <w:multiLevelType w:val="hybridMultilevel"/>
    <w:tmpl w:val="ED649A5C"/>
    <w:lvl w:ilvl="0" w:tplc="E91A100C">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3" w15:restartNumberingAfterBreak="0">
    <w:nsid w:val="7FE95502"/>
    <w:multiLevelType w:val="hybridMultilevel"/>
    <w:tmpl w:val="B6FC7E4A"/>
    <w:lvl w:ilvl="0" w:tplc="FFECAB5E">
      <w:start w:val="9"/>
      <w:numFmt w:val="bullet"/>
      <w:lvlText w:val="-"/>
      <w:lvlJc w:val="left"/>
      <w:pPr>
        <w:ind w:left="1353" w:hanging="360"/>
      </w:pPr>
      <w:rPr>
        <w:rFonts w:ascii="Times New Roman" w:eastAsia="Times New Roman" w:hAnsi="Times New Roman" w:cs="Times New Roman"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num w:numId="1">
    <w:abstractNumId w:val="11"/>
  </w:num>
  <w:num w:numId="2">
    <w:abstractNumId w:val="10"/>
  </w:num>
  <w:num w:numId="3">
    <w:abstractNumId w:val="38"/>
  </w:num>
  <w:num w:numId="4">
    <w:abstractNumId w:val="1"/>
  </w:num>
  <w:num w:numId="5">
    <w:abstractNumId w:val="33"/>
  </w:num>
  <w:num w:numId="6">
    <w:abstractNumId w:val="15"/>
  </w:num>
  <w:num w:numId="7">
    <w:abstractNumId w:val="25"/>
  </w:num>
  <w:num w:numId="8">
    <w:abstractNumId w:val="39"/>
  </w:num>
  <w:num w:numId="9">
    <w:abstractNumId w:val="52"/>
  </w:num>
  <w:num w:numId="10">
    <w:abstractNumId w:val="36"/>
  </w:num>
  <w:num w:numId="11">
    <w:abstractNumId w:val="50"/>
  </w:num>
  <w:num w:numId="12">
    <w:abstractNumId w:val="51"/>
  </w:num>
  <w:num w:numId="13">
    <w:abstractNumId w:val="42"/>
  </w:num>
  <w:num w:numId="14">
    <w:abstractNumId w:val="44"/>
  </w:num>
  <w:num w:numId="15">
    <w:abstractNumId w:val="7"/>
  </w:num>
  <w:num w:numId="16">
    <w:abstractNumId w:val="20"/>
  </w:num>
  <w:num w:numId="17">
    <w:abstractNumId w:val="32"/>
  </w:num>
  <w:num w:numId="18">
    <w:abstractNumId w:val="12"/>
  </w:num>
  <w:num w:numId="19">
    <w:abstractNumId w:val="8"/>
  </w:num>
  <w:num w:numId="20">
    <w:abstractNumId w:val="31"/>
  </w:num>
  <w:num w:numId="21">
    <w:abstractNumId w:val="24"/>
  </w:num>
  <w:num w:numId="22">
    <w:abstractNumId w:val="45"/>
  </w:num>
  <w:num w:numId="23">
    <w:abstractNumId w:val="32"/>
  </w:num>
  <w:num w:numId="24">
    <w:abstractNumId w:val="32"/>
  </w:num>
  <w:num w:numId="25">
    <w:abstractNumId w:val="32"/>
  </w:num>
  <w:num w:numId="26">
    <w:abstractNumId w:val="32"/>
  </w:num>
  <w:num w:numId="27">
    <w:abstractNumId w:val="32"/>
  </w:num>
  <w:num w:numId="28">
    <w:abstractNumId w:val="32"/>
  </w:num>
  <w:num w:numId="29">
    <w:abstractNumId w:val="32"/>
  </w:num>
  <w:num w:numId="30">
    <w:abstractNumId w:val="32"/>
  </w:num>
  <w:num w:numId="31">
    <w:abstractNumId w:val="32"/>
  </w:num>
  <w:num w:numId="32">
    <w:abstractNumId w:val="32"/>
  </w:num>
  <w:num w:numId="33">
    <w:abstractNumId w:val="32"/>
  </w:num>
  <w:num w:numId="34">
    <w:abstractNumId w:val="32"/>
  </w:num>
  <w:num w:numId="35">
    <w:abstractNumId w:val="32"/>
  </w:num>
  <w:num w:numId="36">
    <w:abstractNumId w:val="32"/>
  </w:num>
  <w:num w:numId="37">
    <w:abstractNumId w:val="37"/>
  </w:num>
  <w:num w:numId="38">
    <w:abstractNumId w:val="23"/>
  </w:num>
  <w:num w:numId="39">
    <w:abstractNumId w:val="49"/>
  </w:num>
  <w:num w:numId="40">
    <w:abstractNumId w:val="34"/>
  </w:num>
  <w:num w:numId="41">
    <w:abstractNumId w:val="4"/>
  </w:num>
  <w:num w:numId="42">
    <w:abstractNumId w:val="32"/>
  </w:num>
  <w:num w:numId="43">
    <w:abstractNumId w:val="19"/>
  </w:num>
  <w:num w:numId="44">
    <w:abstractNumId w:val="35"/>
  </w:num>
  <w:num w:numId="45">
    <w:abstractNumId w:val="48"/>
  </w:num>
  <w:num w:numId="46">
    <w:abstractNumId w:val="30"/>
  </w:num>
  <w:num w:numId="47">
    <w:abstractNumId w:val="5"/>
  </w:num>
  <w:num w:numId="48">
    <w:abstractNumId w:val="13"/>
  </w:num>
  <w:num w:numId="49">
    <w:abstractNumId w:val="21"/>
  </w:num>
  <w:num w:numId="50">
    <w:abstractNumId w:val="22"/>
  </w:num>
  <w:num w:numId="51">
    <w:abstractNumId w:val="29"/>
  </w:num>
  <w:num w:numId="52">
    <w:abstractNumId w:val="16"/>
  </w:num>
  <w:num w:numId="53">
    <w:abstractNumId w:val="41"/>
  </w:num>
  <w:num w:numId="54">
    <w:abstractNumId w:val="40"/>
  </w:num>
  <w:num w:numId="55">
    <w:abstractNumId w:val="28"/>
  </w:num>
  <w:num w:numId="56">
    <w:abstractNumId w:val="53"/>
  </w:num>
  <w:num w:numId="57">
    <w:abstractNumId w:val="43"/>
  </w:num>
  <w:num w:numId="58">
    <w:abstractNumId w:val="9"/>
  </w:num>
  <w:num w:numId="59">
    <w:abstractNumId w:val="26"/>
  </w:num>
  <w:num w:numId="60">
    <w:abstractNumId w:val="14"/>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na, Tibor">
    <w15:presenceInfo w15:providerId="AD" w15:userId="S-1-5-21-1933036909-321857055-1030881100-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removePersonalInformation/>
  <w:removeDateAndTime/>
  <w:gutterAtTop/>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83B"/>
    <w:rsid w:val="00005BAB"/>
    <w:rsid w:val="00013D3C"/>
    <w:rsid w:val="00014AB7"/>
    <w:rsid w:val="00033C68"/>
    <w:rsid w:val="000359B6"/>
    <w:rsid w:val="00040358"/>
    <w:rsid w:val="000423A3"/>
    <w:rsid w:val="000452AA"/>
    <w:rsid w:val="000520B2"/>
    <w:rsid w:val="00055216"/>
    <w:rsid w:val="00056C08"/>
    <w:rsid w:val="0006073B"/>
    <w:rsid w:val="00066F1F"/>
    <w:rsid w:val="00067104"/>
    <w:rsid w:val="00071668"/>
    <w:rsid w:val="00075268"/>
    <w:rsid w:val="00075C48"/>
    <w:rsid w:val="00081BA9"/>
    <w:rsid w:val="00082F6A"/>
    <w:rsid w:val="0008384F"/>
    <w:rsid w:val="00086E39"/>
    <w:rsid w:val="00090DE0"/>
    <w:rsid w:val="000959BC"/>
    <w:rsid w:val="000975F3"/>
    <w:rsid w:val="00097D0B"/>
    <w:rsid w:val="000A3409"/>
    <w:rsid w:val="000A3FC7"/>
    <w:rsid w:val="000A4809"/>
    <w:rsid w:val="000A54A8"/>
    <w:rsid w:val="000B1AA0"/>
    <w:rsid w:val="000C3192"/>
    <w:rsid w:val="000C3A9B"/>
    <w:rsid w:val="000C44C7"/>
    <w:rsid w:val="000C7E20"/>
    <w:rsid w:val="000D2610"/>
    <w:rsid w:val="000D6988"/>
    <w:rsid w:val="000E0F09"/>
    <w:rsid w:val="000E0FFB"/>
    <w:rsid w:val="000E3D2A"/>
    <w:rsid w:val="000E6B9E"/>
    <w:rsid w:val="000F008E"/>
    <w:rsid w:val="000F145D"/>
    <w:rsid w:val="000F2EF1"/>
    <w:rsid w:val="000F510B"/>
    <w:rsid w:val="000F5238"/>
    <w:rsid w:val="00101956"/>
    <w:rsid w:val="00102EB8"/>
    <w:rsid w:val="001127BE"/>
    <w:rsid w:val="001131B0"/>
    <w:rsid w:val="00114A87"/>
    <w:rsid w:val="001165C3"/>
    <w:rsid w:val="001237E4"/>
    <w:rsid w:val="0012474E"/>
    <w:rsid w:val="001269A7"/>
    <w:rsid w:val="001271E8"/>
    <w:rsid w:val="00131C87"/>
    <w:rsid w:val="0013304F"/>
    <w:rsid w:val="001370E1"/>
    <w:rsid w:val="001375FE"/>
    <w:rsid w:val="00141BC1"/>
    <w:rsid w:val="00142617"/>
    <w:rsid w:val="00142E44"/>
    <w:rsid w:val="00145FB0"/>
    <w:rsid w:val="00153CE1"/>
    <w:rsid w:val="00160F93"/>
    <w:rsid w:val="00161CA8"/>
    <w:rsid w:val="00162364"/>
    <w:rsid w:val="00166C4B"/>
    <w:rsid w:val="00167FFC"/>
    <w:rsid w:val="00174302"/>
    <w:rsid w:val="00175ED7"/>
    <w:rsid w:val="00180127"/>
    <w:rsid w:val="0018142D"/>
    <w:rsid w:val="00182CE1"/>
    <w:rsid w:val="00184C52"/>
    <w:rsid w:val="001856D3"/>
    <w:rsid w:val="001857F0"/>
    <w:rsid w:val="001872C8"/>
    <w:rsid w:val="0019695D"/>
    <w:rsid w:val="00196A4D"/>
    <w:rsid w:val="001A0D21"/>
    <w:rsid w:val="001A693A"/>
    <w:rsid w:val="001A7227"/>
    <w:rsid w:val="001B04B9"/>
    <w:rsid w:val="001B1221"/>
    <w:rsid w:val="001B2C58"/>
    <w:rsid w:val="001B79A0"/>
    <w:rsid w:val="001C197C"/>
    <w:rsid w:val="001C2D9E"/>
    <w:rsid w:val="001C4F40"/>
    <w:rsid w:val="001C5DA2"/>
    <w:rsid w:val="001C611E"/>
    <w:rsid w:val="001D518D"/>
    <w:rsid w:val="001D6524"/>
    <w:rsid w:val="001E107E"/>
    <w:rsid w:val="001E69E0"/>
    <w:rsid w:val="001F2374"/>
    <w:rsid w:val="001F2C1B"/>
    <w:rsid w:val="001F2D64"/>
    <w:rsid w:val="001F53C7"/>
    <w:rsid w:val="00210A31"/>
    <w:rsid w:val="002117C4"/>
    <w:rsid w:val="00222915"/>
    <w:rsid w:val="00223C98"/>
    <w:rsid w:val="002258C3"/>
    <w:rsid w:val="00225A50"/>
    <w:rsid w:val="0022709D"/>
    <w:rsid w:val="00227669"/>
    <w:rsid w:val="0023096F"/>
    <w:rsid w:val="00235954"/>
    <w:rsid w:val="00236714"/>
    <w:rsid w:val="00240BBB"/>
    <w:rsid w:val="00242CDE"/>
    <w:rsid w:val="00244773"/>
    <w:rsid w:val="00245105"/>
    <w:rsid w:val="00246214"/>
    <w:rsid w:val="00250E61"/>
    <w:rsid w:val="00250F6D"/>
    <w:rsid w:val="00251DDD"/>
    <w:rsid w:val="00252A77"/>
    <w:rsid w:val="0025427D"/>
    <w:rsid w:val="002639E5"/>
    <w:rsid w:val="0026514E"/>
    <w:rsid w:val="002671CC"/>
    <w:rsid w:val="00271203"/>
    <w:rsid w:val="002751B9"/>
    <w:rsid w:val="00280437"/>
    <w:rsid w:val="002835C0"/>
    <w:rsid w:val="00291CE0"/>
    <w:rsid w:val="0029455D"/>
    <w:rsid w:val="00294F4F"/>
    <w:rsid w:val="002A1C26"/>
    <w:rsid w:val="002A1CFF"/>
    <w:rsid w:val="002A2048"/>
    <w:rsid w:val="002A2650"/>
    <w:rsid w:val="002A2E98"/>
    <w:rsid w:val="002A3A4A"/>
    <w:rsid w:val="002D1A59"/>
    <w:rsid w:val="002D26B6"/>
    <w:rsid w:val="002D582D"/>
    <w:rsid w:val="002E189B"/>
    <w:rsid w:val="002E3EBF"/>
    <w:rsid w:val="002E4304"/>
    <w:rsid w:val="002E4442"/>
    <w:rsid w:val="002E47A4"/>
    <w:rsid w:val="002E7958"/>
    <w:rsid w:val="002E79B3"/>
    <w:rsid w:val="002F126D"/>
    <w:rsid w:val="002F2BBA"/>
    <w:rsid w:val="00304BD0"/>
    <w:rsid w:val="00311A47"/>
    <w:rsid w:val="003122CF"/>
    <w:rsid w:val="00314228"/>
    <w:rsid w:val="00315347"/>
    <w:rsid w:val="00317837"/>
    <w:rsid w:val="00321518"/>
    <w:rsid w:val="00324796"/>
    <w:rsid w:val="00324C7C"/>
    <w:rsid w:val="0032618C"/>
    <w:rsid w:val="00326521"/>
    <w:rsid w:val="00332E00"/>
    <w:rsid w:val="00334070"/>
    <w:rsid w:val="00335027"/>
    <w:rsid w:val="0033583B"/>
    <w:rsid w:val="00335C84"/>
    <w:rsid w:val="00335F67"/>
    <w:rsid w:val="00340499"/>
    <w:rsid w:val="0034135F"/>
    <w:rsid w:val="00344E13"/>
    <w:rsid w:val="00347D2A"/>
    <w:rsid w:val="003568BD"/>
    <w:rsid w:val="00357D38"/>
    <w:rsid w:val="00361143"/>
    <w:rsid w:val="003618D4"/>
    <w:rsid w:val="00361BB0"/>
    <w:rsid w:val="003626DC"/>
    <w:rsid w:val="003665E8"/>
    <w:rsid w:val="0036768B"/>
    <w:rsid w:val="0037065B"/>
    <w:rsid w:val="0037101F"/>
    <w:rsid w:val="0037300E"/>
    <w:rsid w:val="0037487E"/>
    <w:rsid w:val="00374B4E"/>
    <w:rsid w:val="003804AD"/>
    <w:rsid w:val="00395CD7"/>
    <w:rsid w:val="003A0C26"/>
    <w:rsid w:val="003A2BEC"/>
    <w:rsid w:val="003A2D2B"/>
    <w:rsid w:val="003A3F26"/>
    <w:rsid w:val="003A56AD"/>
    <w:rsid w:val="003A6FF8"/>
    <w:rsid w:val="003B129C"/>
    <w:rsid w:val="003B440C"/>
    <w:rsid w:val="003B781C"/>
    <w:rsid w:val="003C227B"/>
    <w:rsid w:val="003C2C4B"/>
    <w:rsid w:val="003C5ECE"/>
    <w:rsid w:val="003C6BEC"/>
    <w:rsid w:val="003C75D4"/>
    <w:rsid w:val="003C7DC9"/>
    <w:rsid w:val="003D3A25"/>
    <w:rsid w:val="003D3E7A"/>
    <w:rsid w:val="003D40A1"/>
    <w:rsid w:val="003D4293"/>
    <w:rsid w:val="003E16FB"/>
    <w:rsid w:val="003E786D"/>
    <w:rsid w:val="003F0A8D"/>
    <w:rsid w:val="003F3390"/>
    <w:rsid w:val="003F46F8"/>
    <w:rsid w:val="003F7351"/>
    <w:rsid w:val="0040272C"/>
    <w:rsid w:val="00403378"/>
    <w:rsid w:val="004033AA"/>
    <w:rsid w:val="00407008"/>
    <w:rsid w:val="004072EC"/>
    <w:rsid w:val="00410C96"/>
    <w:rsid w:val="004120EA"/>
    <w:rsid w:val="0041453D"/>
    <w:rsid w:val="00414A5A"/>
    <w:rsid w:val="00415C83"/>
    <w:rsid w:val="00417EB0"/>
    <w:rsid w:val="00422958"/>
    <w:rsid w:val="0042789A"/>
    <w:rsid w:val="00427D28"/>
    <w:rsid w:val="00433EC7"/>
    <w:rsid w:val="004355C3"/>
    <w:rsid w:val="004421D5"/>
    <w:rsid w:val="004423DD"/>
    <w:rsid w:val="004436DB"/>
    <w:rsid w:val="00445360"/>
    <w:rsid w:val="00447EB0"/>
    <w:rsid w:val="004500F4"/>
    <w:rsid w:val="00450FF4"/>
    <w:rsid w:val="004555BA"/>
    <w:rsid w:val="004611D7"/>
    <w:rsid w:val="00463C67"/>
    <w:rsid w:val="00470A72"/>
    <w:rsid w:val="004738CD"/>
    <w:rsid w:val="00474E2B"/>
    <w:rsid w:val="00476BA8"/>
    <w:rsid w:val="00481309"/>
    <w:rsid w:val="004821EE"/>
    <w:rsid w:val="00485279"/>
    <w:rsid w:val="00486D3C"/>
    <w:rsid w:val="004962D8"/>
    <w:rsid w:val="00496A3A"/>
    <w:rsid w:val="00497605"/>
    <w:rsid w:val="004979E3"/>
    <w:rsid w:val="00497B1B"/>
    <w:rsid w:val="004A2784"/>
    <w:rsid w:val="004A3833"/>
    <w:rsid w:val="004A653C"/>
    <w:rsid w:val="004A6B02"/>
    <w:rsid w:val="004B05C9"/>
    <w:rsid w:val="004B3DA0"/>
    <w:rsid w:val="004B4926"/>
    <w:rsid w:val="004B71F8"/>
    <w:rsid w:val="004C4C78"/>
    <w:rsid w:val="004E4D92"/>
    <w:rsid w:val="004E6707"/>
    <w:rsid w:val="004F0171"/>
    <w:rsid w:val="004F1D3B"/>
    <w:rsid w:val="004F3E72"/>
    <w:rsid w:val="004F4BB1"/>
    <w:rsid w:val="004F4BCF"/>
    <w:rsid w:val="004F6647"/>
    <w:rsid w:val="004F7610"/>
    <w:rsid w:val="00503AF8"/>
    <w:rsid w:val="00510827"/>
    <w:rsid w:val="0051095D"/>
    <w:rsid w:val="005140C9"/>
    <w:rsid w:val="0051525B"/>
    <w:rsid w:val="0052030E"/>
    <w:rsid w:val="0052275C"/>
    <w:rsid w:val="00524A3C"/>
    <w:rsid w:val="00525338"/>
    <w:rsid w:val="00530353"/>
    <w:rsid w:val="00531457"/>
    <w:rsid w:val="00531DEF"/>
    <w:rsid w:val="00531FA9"/>
    <w:rsid w:val="005339B0"/>
    <w:rsid w:val="00533C71"/>
    <w:rsid w:val="005344D4"/>
    <w:rsid w:val="00534AB3"/>
    <w:rsid w:val="00534C34"/>
    <w:rsid w:val="00536AF5"/>
    <w:rsid w:val="00545979"/>
    <w:rsid w:val="005459EF"/>
    <w:rsid w:val="00552650"/>
    <w:rsid w:val="005545C3"/>
    <w:rsid w:val="005576FC"/>
    <w:rsid w:val="005604AD"/>
    <w:rsid w:val="00565194"/>
    <w:rsid w:val="00566D25"/>
    <w:rsid w:val="00571184"/>
    <w:rsid w:val="00571419"/>
    <w:rsid w:val="00573A5D"/>
    <w:rsid w:val="00575CC4"/>
    <w:rsid w:val="00575CE6"/>
    <w:rsid w:val="005766CA"/>
    <w:rsid w:val="00580A68"/>
    <w:rsid w:val="00581202"/>
    <w:rsid w:val="00582D0F"/>
    <w:rsid w:val="00584B2C"/>
    <w:rsid w:val="00585033"/>
    <w:rsid w:val="00585AF9"/>
    <w:rsid w:val="00585F14"/>
    <w:rsid w:val="0059101F"/>
    <w:rsid w:val="0059776E"/>
    <w:rsid w:val="005A0EE1"/>
    <w:rsid w:val="005A2D33"/>
    <w:rsid w:val="005A6F7F"/>
    <w:rsid w:val="005B0158"/>
    <w:rsid w:val="005B0392"/>
    <w:rsid w:val="005B11B0"/>
    <w:rsid w:val="005B202B"/>
    <w:rsid w:val="005B7E55"/>
    <w:rsid w:val="005C5F46"/>
    <w:rsid w:val="005D0F67"/>
    <w:rsid w:val="005D25E8"/>
    <w:rsid w:val="005E3CBF"/>
    <w:rsid w:val="005E6B2E"/>
    <w:rsid w:val="005E731C"/>
    <w:rsid w:val="005F006C"/>
    <w:rsid w:val="005F7584"/>
    <w:rsid w:val="00603E00"/>
    <w:rsid w:val="00610840"/>
    <w:rsid w:val="00611573"/>
    <w:rsid w:val="006151FB"/>
    <w:rsid w:val="00624C7A"/>
    <w:rsid w:val="006267E5"/>
    <w:rsid w:val="00631573"/>
    <w:rsid w:val="006341E2"/>
    <w:rsid w:val="00634282"/>
    <w:rsid w:val="0063765B"/>
    <w:rsid w:val="00637B37"/>
    <w:rsid w:val="00640BCC"/>
    <w:rsid w:val="00641F37"/>
    <w:rsid w:val="00643CDC"/>
    <w:rsid w:val="00645D87"/>
    <w:rsid w:val="00652DDC"/>
    <w:rsid w:val="006540F1"/>
    <w:rsid w:val="006573C5"/>
    <w:rsid w:val="00663A30"/>
    <w:rsid w:val="0066779D"/>
    <w:rsid w:val="00670CE5"/>
    <w:rsid w:val="00672DEB"/>
    <w:rsid w:val="00672F30"/>
    <w:rsid w:val="0067319A"/>
    <w:rsid w:val="00675EB9"/>
    <w:rsid w:val="006829DE"/>
    <w:rsid w:val="00683561"/>
    <w:rsid w:val="00684558"/>
    <w:rsid w:val="0068545E"/>
    <w:rsid w:val="00685CBF"/>
    <w:rsid w:val="00691539"/>
    <w:rsid w:val="00693DA5"/>
    <w:rsid w:val="00694AB8"/>
    <w:rsid w:val="00696DA9"/>
    <w:rsid w:val="006A2EC6"/>
    <w:rsid w:val="006A5C0B"/>
    <w:rsid w:val="006A6B55"/>
    <w:rsid w:val="006A6C2C"/>
    <w:rsid w:val="006B103B"/>
    <w:rsid w:val="006B1304"/>
    <w:rsid w:val="006B2995"/>
    <w:rsid w:val="006B3014"/>
    <w:rsid w:val="006B4080"/>
    <w:rsid w:val="006B408C"/>
    <w:rsid w:val="006B638C"/>
    <w:rsid w:val="006B6BB3"/>
    <w:rsid w:val="006C053C"/>
    <w:rsid w:val="006C0D6D"/>
    <w:rsid w:val="006C2C79"/>
    <w:rsid w:val="006C44CE"/>
    <w:rsid w:val="006C4579"/>
    <w:rsid w:val="006D0077"/>
    <w:rsid w:val="006D186C"/>
    <w:rsid w:val="006E2455"/>
    <w:rsid w:val="006E5A2A"/>
    <w:rsid w:val="006F136D"/>
    <w:rsid w:val="006F377A"/>
    <w:rsid w:val="006F565A"/>
    <w:rsid w:val="006F6A60"/>
    <w:rsid w:val="006F749E"/>
    <w:rsid w:val="00702E9A"/>
    <w:rsid w:val="007035D9"/>
    <w:rsid w:val="00704F18"/>
    <w:rsid w:val="00707D26"/>
    <w:rsid w:val="00711AF6"/>
    <w:rsid w:val="00721AB7"/>
    <w:rsid w:val="007228BE"/>
    <w:rsid w:val="00722966"/>
    <w:rsid w:val="00724135"/>
    <w:rsid w:val="00724E71"/>
    <w:rsid w:val="00724FF0"/>
    <w:rsid w:val="00732F55"/>
    <w:rsid w:val="00733867"/>
    <w:rsid w:val="007373D8"/>
    <w:rsid w:val="0074184D"/>
    <w:rsid w:val="00745072"/>
    <w:rsid w:val="007502BA"/>
    <w:rsid w:val="007530B7"/>
    <w:rsid w:val="00754837"/>
    <w:rsid w:val="00757C77"/>
    <w:rsid w:val="00761A29"/>
    <w:rsid w:val="00763D3E"/>
    <w:rsid w:val="00764C6A"/>
    <w:rsid w:val="00767FE3"/>
    <w:rsid w:val="007720A6"/>
    <w:rsid w:val="007731CC"/>
    <w:rsid w:val="00773CED"/>
    <w:rsid w:val="00777963"/>
    <w:rsid w:val="007903A6"/>
    <w:rsid w:val="007903D6"/>
    <w:rsid w:val="007903FB"/>
    <w:rsid w:val="00790BDD"/>
    <w:rsid w:val="007924F2"/>
    <w:rsid w:val="007939A5"/>
    <w:rsid w:val="00795A43"/>
    <w:rsid w:val="0079652D"/>
    <w:rsid w:val="00797368"/>
    <w:rsid w:val="007A0F46"/>
    <w:rsid w:val="007A2539"/>
    <w:rsid w:val="007A2EA7"/>
    <w:rsid w:val="007A2F58"/>
    <w:rsid w:val="007B2993"/>
    <w:rsid w:val="007B2A51"/>
    <w:rsid w:val="007B7247"/>
    <w:rsid w:val="007C2406"/>
    <w:rsid w:val="007D07B4"/>
    <w:rsid w:val="007E0A2D"/>
    <w:rsid w:val="007E1E7F"/>
    <w:rsid w:val="007E237A"/>
    <w:rsid w:val="007E4640"/>
    <w:rsid w:val="007F0B42"/>
    <w:rsid w:val="007F179E"/>
    <w:rsid w:val="007F49F5"/>
    <w:rsid w:val="007F76D1"/>
    <w:rsid w:val="008017BB"/>
    <w:rsid w:val="0080347C"/>
    <w:rsid w:val="00803ADD"/>
    <w:rsid w:val="008130AE"/>
    <w:rsid w:val="00813CA9"/>
    <w:rsid w:val="00814D67"/>
    <w:rsid w:val="00821343"/>
    <w:rsid w:val="00827053"/>
    <w:rsid w:val="0082767E"/>
    <w:rsid w:val="00834C89"/>
    <w:rsid w:val="00834FC3"/>
    <w:rsid w:val="008357E5"/>
    <w:rsid w:val="00845FB5"/>
    <w:rsid w:val="0085076C"/>
    <w:rsid w:val="00852325"/>
    <w:rsid w:val="0085310B"/>
    <w:rsid w:val="00853242"/>
    <w:rsid w:val="00854B10"/>
    <w:rsid w:val="00863DE0"/>
    <w:rsid w:val="008648EC"/>
    <w:rsid w:val="008649BC"/>
    <w:rsid w:val="00864B23"/>
    <w:rsid w:val="00864C8C"/>
    <w:rsid w:val="00865E9D"/>
    <w:rsid w:val="00867DE5"/>
    <w:rsid w:val="0087234E"/>
    <w:rsid w:val="008808D5"/>
    <w:rsid w:val="00886C93"/>
    <w:rsid w:val="008A019C"/>
    <w:rsid w:val="008A100F"/>
    <w:rsid w:val="008A61F6"/>
    <w:rsid w:val="008A6509"/>
    <w:rsid w:val="008B0821"/>
    <w:rsid w:val="008B18DC"/>
    <w:rsid w:val="008B2ABE"/>
    <w:rsid w:val="008B3A03"/>
    <w:rsid w:val="008B4703"/>
    <w:rsid w:val="008B47C8"/>
    <w:rsid w:val="008B5C33"/>
    <w:rsid w:val="008C0268"/>
    <w:rsid w:val="008C16EC"/>
    <w:rsid w:val="008D3826"/>
    <w:rsid w:val="008E018A"/>
    <w:rsid w:val="008E4C03"/>
    <w:rsid w:val="008E67E4"/>
    <w:rsid w:val="008E69E1"/>
    <w:rsid w:val="008E78BD"/>
    <w:rsid w:val="008F0B0E"/>
    <w:rsid w:val="008F195F"/>
    <w:rsid w:val="008F27C5"/>
    <w:rsid w:val="008F2A96"/>
    <w:rsid w:val="008F6F67"/>
    <w:rsid w:val="008F7170"/>
    <w:rsid w:val="008F779E"/>
    <w:rsid w:val="008F77E2"/>
    <w:rsid w:val="009048D1"/>
    <w:rsid w:val="00906FBD"/>
    <w:rsid w:val="00911D91"/>
    <w:rsid w:val="009137EF"/>
    <w:rsid w:val="00914354"/>
    <w:rsid w:val="00917C26"/>
    <w:rsid w:val="00926836"/>
    <w:rsid w:val="0092773E"/>
    <w:rsid w:val="00927942"/>
    <w:rsid w:val="00927D54"/>
    <w:rsid w:val="00931A8A"/>
    <w:rsid w:val="00933FDB"/>
    <w:rsid w:val="009359F7"/>
    <w:rsid w:val="00937533"/>
    <w:rsid w:val="009379A1"/>
    <w:rsid w:val="0094467E"/>
    <w:rsid w:val="00947BE1"/>
    <w:rsid w:val="00951C74"/>
    <w:rsid w:val="00953128"/>
    <w:rsid w:val="00957D58"/>
    <w:rsid w:val="00963BE1"/>
    <w:rsid w:val="00966DDD"/>
    <w:rsid w:val="0097327C"/>
    <w:rsid w:val="00975EAA"/>
    <w:rsid w:val="00980580"/>
    <w:rsid w:val="00980A59"/>
    <w:rsid w:val="0098229C"/>
    <w:rsid w:val="009858EB"/>
    <w:rsid w:val="00996250"/>
    <w:rsid w:val="00997355"/>
    <w:rsid w:val="009A0C6D"/>
    <w:rsid w:val="009A0E16"/>
    <w:rsid w:val="009A29B0"/>
    <w:rsid w:val="009A4796"/>
    <w:rsid w:val="009B0BCC"/>
    <w:rsid w:val="009C2144"/>
    <w:rsid w:val="009C4AD8"/>
    <w:rsid w:val="009C5DFE"/>
    <w:rsid w:val="009C7334"/>
    <w:rsid w:val="009D29B5"/>
    <w:rsid w:val="009D317A"/>
    <w:rsid w:val="009D7F39"/>
    <w:rsid w:val="009F078C"/>
    <w:rsid w:val="009F51D9"/>
    <w:rsid w:val="009F5E2B"/>
    <w:rsid w:val="009F694C"/>
    <w:rsid w:val="009F76FE"/>
    <w:rsid w:val="00A012BB"/>
    <w:rsid w:val="00A01985"/>
    <w:rsid w:val="00A0433B"/>
    <w:rsid w:val="00A051D8"/>
    <w:rsid w:val="00A05261"/>
    <w:rsid w:val="00A10DCF"/>
    <w:rsid w:val="00A110A6"/>
    <w:rsid w:val="00A154F1"/>
    <w:rsid w:val="00A170E1"/>
    <w:rsid w:val="00A20093"/>
    <w:rsid w:val="00A20E08"/>
    <w:rsid w:val="00A20EA2"/>
    <w:rsid w:val="00A2264D"/>
    <w:rsid w:val="00A26553"/>
    <w:rsid w:val="00A30DC3"/>
    <w:rsid w:val="00A337EF"/>
    <w:rsid w:val="00A33C9D"/>
    <w:rsid w:val="00A354C4"/>
    <w:rsid w:val="00A37881"/>
    <w:rsid w:val="00A41CE0"/>
    <w:rsid w:val="00A42743"/>
    <w:rsid w:val="00A432A4"/>
    <w:rsid w:val="00A4597A"/>
    <w:rsid w:val="00A51157"/>
    <w:rsid w:val="00A529D0"/>
    <w:rsid w:val="00A538DA"/>
    <w:rsid w:val="00A54031"/>
    <w:rsid w:val="00A562E0"/>
    <w:rsid w:val="00A56AE7"/>
    <w:rsid w:val="00A637E0"/>
    <w:rsid w:val="00A72EDE"/>
    <w:rsid w:val="00A73A3B"/>
    <w:rsid w:val="00A73AD3"/>
    <w:rsid w:val="00A770CD"/>
    <w:rsid w:val="00A777AC"/>
    <w:rsid w:val="00A81918"/>
    <w:rsid w:val="00A829F8"/>
    <w:rsid w:val="00A85C33"/>
    <w:rsid w:val="00A90EA6"/>
    <w:rsid w:val="00A93105"/>
    <w:rsid w:val="00A94334"/>
    <w:rsid w:val="00A975C1"/>
    <w:rsid w:val="00AA12C6"/>
    <w:rsid w:val="00AA5E6A"/>
    <w:rsid w:val="00AA5F0B"/>
    <w:rsid w:val="00AB1736"/>
    <w:rsid w:val="00AB25A7"/>
    <w:rsid w:val="00AB2752"/>
    <w:rsid w:val="00AB40FF"/>
    <w:rsid w:val="00AB4114"/>
    <w:rsid w:val="00AC1CD7"/>
    <w:rsid w:val="00AD256B"/>
    <w:rsid w:val="00AD4202"/>
    <w:rsid w:val="00AD750E"/>
    <w:rsid w:val="00AF5A59"/>
    <w:rsid w:val="00B0085D"/>
    <w:rsid w:val="00B00FD6"/>
    <w:rsid w:val="00B03445"/>
    <w:rsid w:val="00B0359D"/>
    <w:rsid w:val="00B04A35"/>
    <w:rsid w:val="00B06BC3"/>
    <w:rsid w:val="00B10FCA"/>
    <w:rsid w:val="00B223B6"/>
    <w:rsid w:val="00B245B6"/>
    <w:rsid w:val="00B25987"/>
    <w:rsid w:val="00B306DD"/>
    <w:rsid w:val="00B308E3"/>
    <w:rsid w:val="00B30AB8"/>
    <w:rsid w:val="00B33BDF"/>
    <w:rsid w:val="00B34797"/>
    <w:rsid w:val="00B34CDA"/>
    <w:rsid w:val="00B34D2C"/>
    <w:rsid w:val="00B3560D"/>
    <w:rsid w:val="00B361E2"/>
    <w:rsid w:val="00B36E4D"/>
    <w:rsid w:val="00B37C52"/>
    <w:rsid w:val="00B41C35"/>
    <w:rsid w:val="00B42AC4"/>
    <w:rsid w:val="00B43517"/>
    <w:rsid w:val="00B43801"/>
    <w:rsid w:val="00B449E7"/>
    <w:rsid w:val="00B45E6B"/>
    <w:rsid w:val="00B50611"/>
    <w:rsid w:val="00B6505C"/>
    <w:rsid w:val="00B65160"/>
    <w:rsid w:val="00B735A5"/>
    <w:rsid w:val="00B7530A"/>
    <w:rsid w:val="00B8108A"/>
    <w:rsid w:val="00B81E37"/>
    <w:rsid w:val="00B82F79"/>
    <w:rsid w:val="00B86DF0"/>
    <w:rsid w:val="00B97081"/>
    <w:rsid w:val="00B970CA"/>
    <w:rsid w:val="00BA33AA"/>
    <w:rsid w:val="00BA57FB"/>
    <w:rsid w:val="00BA6EC7"/>
    <w:rsid w:val="00BB16FF"/>
    <w:rsid w:val="00BC0950"/>
    <w:rsid w:val="00BC14CE"/>
    <w:rsid w:val="00BC49C7"/>
    <w:rsid w:val="00BC4AD0"/>
    <w:rsid w:val="00BC6F79"/>
    <w:rsid w:val="00BD32D2"/>
    <w:rsid w:val="00BD4EB0"/>
    <w:rsid w:val="00BD5050"/>
    <w:rsid w:val="00BD6CCC"/>
    <w:rsid w:val="00BD718B"/>
    <w:rsid w:val="00BE011A"/>
    <w:rsid w:val="00BE09B0"/>
    <w:rsid w:val="00BF5490"/>
    <w:rsid w:val="00C06705"/>
    <w:rsid w:val="00C06740"/>
    <w:rsid w:val="00C1021C"/>
    <w:rsid w:val="00C15C18"/>
    <w:rsid w:val="00C1767B"/>
    <w:rsid w:val="00C248D8"/>
    <w:rsid w:val="00C275DC"/>
    <w:rsid w:val="00C30C81"/>
    <w:rsid w:val="00C31E5E"/>
    <w:rsid w:val="00C33E98"/>
    <w:rsid w:val="00C34376"/>
    <w:rsid w:val="00C359D7"/>
    <w:rsid w:val="00C424DE"/>
    <w:rsid w:val="00C43566"/>
    <w:rsid w:val="00C45BE3"/>
    <w:rsid w:val="00C45E73"/>
    <w:rsid w:val="00C5046C"/>
    <w:rsid w:val="00C50958"/>
    <w:rsid w:val="00C5158B"/>
    <w:rsid w:val="00C52386"/>
    <w:rsid w:val="00C52C97"/>
    <w:rsid w:val="00C53543"/>
    <w:rsid w:val="00C54AA6"/>
    <w:rsid w:val="00C56F9A"/>
    <w:rsid w:val="00C577DB"/>
    <w:rsid w:val="00C61B38"/>
    <w:rsid w:val="00C626B3"/>
    <w:rsid w:val="00C6295F"/>
    <w:rsid w:val="00C62EB0"/>
    <w:rsid w:val="00C64BAD"/>
    <w:rsid w:val="00C653FF"/>
    <w:rsid w:val="00C67363"/>
    <w:rsid w:val="00C70FEA"/>
    <w:rsid w:val="00C716FF"/>
    <w:rsid w:val="00C731AC"/>
    <w:rsid w:val="00C7534B"/>
    <w:rsid w:val="00C75362"/>
    <w:rsid w:val="00C770F5"/>
    <w:rsid w:val="00C83A5B"/>
    <w:rsid w:val="00C84CC7"/>
    <w:rsid w:val="00C8534B"/>
    <w:rsid w:val="00C85724"/>
    <w:rsid w:val="00C93FCA"/>
    <w:rsid w:val="00C96677"/>
    <w:rsid w:val="00CA0CD6"/>
    <w:rsid w:val="00CA3681"/>
    <w:rsid w:val="00CA40AA"/>
    <w:rsid w:val="00CA4F9C"/>
    <w:rsid w:val="00CA5FAF"/>
    <w:rsid w:val="00CA77CA"/>
    <w:rsid w:val="00CB07B7"/>
    <w:rsid w:val="00CB1583"/>
    <w:rsid w:val="00CB277D"/>
    <w:rsid w:val="00CB6574"/>
    <w:rsid w:val="00CB7C9F"/>
    <w:rsid w:val="00CC069D"/>
    <w:rsid w:val="00CC2542"/>
    <w:rsid w:val="00CC2FA6"/>
    <w:rsid w:val="00CC5DB7"/>
    <w:rsid w:val="00CC7237"/>
    <w:rsid w:val="00CD1ED3"/>
    <w:rsid w:val="00CD678D"/>
    <w:rsid w:val="00CD77AC"/>
    <w:rsid w:val="00CE1035"/>
    <w:rsid w:val="00CE1F21"/>
    <w:rsid w:val="00CE3BC9"/>
    <w:rsid w:val="00CE51AA"/>
    <w:rsid w:val="00CE548F"/>
    <w:rsid w:val="00CE74B0"/>
    <w:rsid w:val="00CF04E8"/>
    <w:rsid w:val="00CF1D56"/>
    <w:rsid w:val="00CF246E"/>
    <w:rsid w:val="00CF5706"/>
    <w:rsid w:val="00CF6705"/>
    <w:rsid w:val="00CF7813"/>
    <w:rsid w:val="00D015A9"/>
    <w:rsid w:val="00D07096"/>
    <w:rsid w:val="00D07CA2"/>
    <w:rsid w:val="00D11E36"/>
    <w:rsid w:val="00D12C5A"/>
    <w:rsid w:val="00D12E54"/>
    <w:rsid w:val="00D13B4B"/>
    <w:rsid w:val="00D156F7"/>
    <w:rsid w:val="00D15739"/>
    <w:rsid w:val="00D15F09"/>
    <w:rsid w:val="00D179C4"/>
    <w:rsid w:val="00D20624"/>
    <w:rsid w:val="00D235D5"/>
    <w:rsid w:val="00D2484C"/>
    <w:rsid w:val="00D25231"/>
    <w:rsid w:val="00D26982"/>
    <w:rsid w:val="00D26C35"/>
    <w:rsid w:val="00D26D03"/>
    <w:rsid w:val="00D27905"/>
    <w:rsid w:val="00D30E3E"/>
    <w:rsid w:val="00D30FC3"/>
    <w:rsid w:val="00D340F2"/>
    <w:rsid w:val="00D35733"/>
    <w:rsid w:val="00D40360"/>
    <w:rsid w:val="00D41491"/>
    <w:rsid w:val="00D45515"/>
    <w:rsid w:val="00D458D3"/>
    <w:rsid w:val="00D47D13"/>
    <w:rsid w:val="00D54913"/>
    <w:rsid w:val="00D5621A"/>
    <w:rsid w:val="00D61C1D"/>
    <w:rsid w:val="00D61C91"/>
    <w:rsid w:val="00D67843"/>
    <w:rsid w:val="00D67A22"/>
    <w:rsid w:val="00D71001"/>
    <w:rsid w:val="00D75738"/>
    <w:rsid w:val="00D77FB8"/>
    <w:rsid w:val="00D80CF6"/>
    <w:rsid w:val="00D85F80"/>
    <w:rsid w:val="00D860D0"/>
    <w:rsid w:val="00D86ECA"/>
    <w:rsid w:val="00D91061"/>
    <w:rsid w:val="00D93899"/>
    <w:rsid w:val="00D94F7C"/>
    <w:rsid w:val="00D9663F"/>
    <w:rsid w:val="00DA051D"/>
    <w:rsid w:val="00DA17F8"/>
    <w:rsid w:val="00DA2616"/>
    <w:rsid w:val="00DA274C"/>
    <w:rsid w:val="00DA4500"/>
    <w:rsid w:val="00DA5376"/>
    <w:rsid w:val="00DA62B8"/>
    <w:rsid w:val="00DB1FFE"/>
    <w:rsid w:val="00DB4EC3"/>
    <w:rsid w:val="00DB694C"/>
    <w:rsid w:val="00DD0460"/>
    <w:rsid w:val="00DD397E"/>
    <w:rsid w:val="00DD4136"/>
    <w:rsid w:val="00DD789B"/>
    <w:rsid w:val="00DE0D2E"/>
    <w:rsid w:val="00DE1347"/>
    <w:rsid w:val="00DE24A1"/>
    <w:rsid w:val="00DE5E76"/>
    <w:rsid w:val="00DE62EC"/>
    <w:rsid w:val="00DE7F21"/>
    <w:rsid w:val="00DF20BF"/>
    <w:rsid w:val="00DF3E1E"/>
    <w:rsid w:val="00DF6B7D"/>
    <w:rsid w:val="00DF7ED0"/>
    <w:rsid w:val="00E06D9A"/>
    <w:rsid w:val="00E07115"/>
    <w:rsid w:val="00E12785"/>
    <w:rsid w:val="00E168EF"/>
    <w:rsid w:val="00E176F7"/>
    <w:rsid w:val="00E20CB0"/>
    <w:rsid w:val="00E21777"/>
    <w:rsid w:val="00E226DF"/>
    <w:rsid w:val="00E27FCE"/>
    <w:rsid w:val="00E36826"/>
    <w:rsid w:val="00E37FE7"/>
    <w:rsid w:val="00E41327"/>
    <w:rsid w:val="00E50336"/>
    <w:rsid w:val="00E52481"/>
    <w:rsid w:val="00E56649"/>
    <w:rsid w:val="00E56A89"/>
    <w:rsid w:val="00E60F5D"/>
    <w:rsid w:val="00E67941"/>
    <w:rsid w:val="00E710B7"/>
    <w:rsid w:val="00E75CD1"/>
    <w:rsid w:val="00E8244A"/>
    <w:rsid w:val="00E85B66"/>
    <w:rsid w:val="00E86FD6"/>
    <w:rsid w:val="00E90BA7"/>
    <w:rsid w:val="00E91040"/>
    <w:rsid w:val="00E92624"/>
    <w:rsid w:val="00E92C2D"/>
    <w:rsid w:val="00E93D49"/>
    <w:rsid w:val="00E94996"/>
    <w:rsid w:val="00EA25C7"/>
    <w:rsid w:val="00EB4B1B"/>
    <w:rsid w:val="00EB5DC3"/>
    <w:rsid w:val="00EC5342"/>
    <w:rsid w:val="00ED7215"/>
    <w:rsid w:val="00ED7E84"/>
    <w:rsid w:val="00EE011E"/>
    <w:rsid w:val="00EE0C90"/>
    <w:rsid w:val="00EE1522"/>
    <w:rsid w:val="00EE2169"/>
    <w:rsid w:val="00EE41A8"/>
    <w:rsid w:val="00EF30EC"/>
    <w:rsid w:val="00EF4998"/>
    <w:rsid w:val="00EF62CF"/>
    <w:rsid w:val="00F065BC"/>
    <w:rsid w:val="00F07B6A"/>
    <w:rsid w:val="00F12CFB"/>
    <w:rsid w:val="00F139FE"/>
    <w:rsid w:val="00F16A8C"/>
    <w:rsid w:val="00F17FC4"/>
    <w:rsid w:val="00F21E8F"/>
    <w:rsid w:val="00F224C7"/>
    <w:rsid w:val="00F237DF"/>
    <w:rsid w:val="00F24800"/>
    <w:rsid w:val="00F308BB"/>
    <w:rsid w:val="00F3183F"/>
    <w:rsid w:val="00F32D5B"/>
    <w:rsid w:val="00F343E4"/>
    <w:rsid w:val="00F3660A"/>
    <w:rsid w:val="00F43AC8"/>
    <w:rsid w:val="00F50C92"/>
    <w:rsid w:val="00F51C00"/>
    <w:rsid w:val="00F56AFA"/>
    <w:rsid w:val="00F57A44"/>
    <w:rsid w:val="00F634F2"/>
    <w:rsid w:val="00F670EB"/>
    <w:rsid w:val="00F72BCB"/>
    <w:rsid w:val="00F76486"/>
    <w:rsid w:val="00F85435"/>
    <w:rsid w:val="00F93953"/>
    <w:rsid w:val="00F951CE"/>
    <w:rsid w:val="00F961CE"/>
    <w:rsid w:val="00F97895"/>
    <w:rsid w:val="00FA123A"/>
    <w:rsid w:val="00FA1578"/>
    <w:rsid w:val="00FA46DA"/>
    <w:rsid w:val="00FA6EFB"/>
    <w:rsid w:val="00FA762C"/>
    <w:rsid w:val="00FB06BA"/>
    <w:rsid w:val="00FB4CE6"/>
    <w:rsid w:val="00FB529E"/>
    <w:rsid w:val="00FB5D57"/>
    <w:rsid w:val="00FC200A"/>
    <w:rsid w:val="00FC2DA6"/>
    <w:rsid w:val="00FC5ED4"/>
    <w:rsid w:val="00FC6235"/>
    <w:rsid w:val="00FC7457"/>
    <w:rsid w:val="00FD1076"/>
    <w:rsid w:val="00FE3003"/>
    <w:rsid w:val="00FE3C30"/>
    <w:rsid w:val="00FE3F56"/>
    <w:rsid w:val="00FE6BEA"/>
    <w:rsid w:val="00FF0994"/>
    <w:rsid w:val="00FF4A76"/>
    <w:rsid w:val="00FF4C06"/>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4821EE"/>
    <w:pPr>
      <w:tabs>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Zstupntext">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17049646">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69915798">
      <w:bodyDiv w:val="1"/>
      <w:marLeft w:val="0"/>
      <w:marRight w:val="0"/>
      <w:marTop w:val="0"/>
      <w:marBottom w:val="0"/>
      <w:divBdr>
        <w:top w:val="none" w:sz="0" w:space="0" w:color="auto"/>
        <w:left w:val="none" w:sz="0" w:space="0" w:color="auto"/>
        <w:bottom w:val="none" w:sz="0" w:space="0" w:color="auto"/>
        <w:right w:val="none" w:sz="0" w:space="0" w:color="auto"/>
      </w:divBdr>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56047418">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31560621">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artnerskadohoda.gov.s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91575E86B847D9A896E67B663D7CF2"/>
        <w:category>
          <w:name w:val="Všeobecné"/>
          <w:gallery w:val="placeholder"/>
        </w:category>
        <w:types>
          <w:type w:val="bbPlcHdr"/>
        </w:types>
        <w:behaviors>
          <w:behavior w:val="content"/>
        </w:behaviors>
        <w:guid w:val="{5ED75BC7-816C-42B6-959B-309A7856DBAF}"/>
      </w:docPartPr>
      <w:docPartBody>
        <w:p w:rsidR="006E1699" w:rsidRDefault="003F4E2B" w:rsidP="003F4E2B">
          <w:pPr>
            <w:pStyle w:val="3D91575E86B847D9A896E67B663D7CF2"/>
          </w:pPr>
          <w:r w:rsidRPr="00F64F3B">
            <w:rPr>
              <w:rStyle w:val="Zstupntext"/>
              <w:rFonts w:eastAsiaTheme="minorHAnsi"/>
            </w:rPr>
            <w:t>Kliknutím zadáte dátum.</w:t>
          </w:r>
        </w:p>
      </w:docPartBody>
    </w:docPart>
    <w:docPart>
      <w:docPartPr>
        <w:name w:val="859BC4D9C258465B887102268265E090"/>
        <w:category>
          <w:name w:val="Všeobecné"/>
          <w:gallery w:val="placeholder"/>
        </w:category>
        <w:types>
          <w:type w:val="bbPlcHdr"/>
        </w:types>
        <w:behaviors>
          <w:behavior w:val="content"/>
        </w:behaviors>
        <w:guid w:val="{7AC56DA1-2E29-42EB-B18B-5F0017809D0E}"/>
      </w:docPartPr>
      <w:docPartBody>
        <w:p w:rsidR="006E1699" w:rsidRDefault="003F4E2B" w:rsidP="003F4E2B">
          <w:pPr>
            <w:pStyle w:val="859BC4D9C258465B887102268265E090"/>
          </w:pPr>
          <w:r w:rsidRPr="00F64F3B">
            <w:rPr>
              <w:rStyle w:val="Zstupntext"/>
              <w:rFonts w:eastAsiaTheme="minorHAnsi"/>
            </w:rPr>
            <w:t>Kliknutím zadáte dátum.</w:t>
          </w:r>
        </w:p>
      </w:docPartBody>
    </w:docPart>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Zstupntext"/>
              <w:rFonts w:eastAsiaTheme="minorHAnsi"/>
            </w:rPr>
            <w:t>Vyberte položku.</w:t>
          </w:r>
        </w:p>
      </w:docPartBody>
    </w:docPart>
    <w:docPart>
      <w:docPartPr>
        <w:name w:val="1CE5673F43BF4BC486180CE0989D4DA3"/>
        <w:category>
          <w:name w:val="Všeobecné"/>
          <w:gallery w:val="placeholder"/>
        </w:category>
        <w:types>
          <w:type w:val="bbPlcHdr"/>
        </w:types>
        <w:behaviors>
          <w:behavior w:val="content"/>
        </w:behaviors>
        <w:guid w:val="{DB7C1C2F-0ED2-433A-A841-1F792C470AF6}"/>
      </w:docPartPr>
      <w:docPartBody>
        <w:p w:rsidR="006E1699" w:rsidRDefault="003F4E2B" w:rsidP="003F4E2B">
          <w:pPr>
            <w:pStyle w:val="1CE5673F43BF4BC486180CE0989D4DA3"/>
          </w:pPr>
          <w:r w:rsidRPr="00F64F3B">
            <w:rPr>
              <w:rStyle w:val="Zstupntext"/>
              <w:rFonts w:eastAsiaTheme="minorHAnsi"/>
            </w:rPr>
            <w:t>Vyberte položku.</w:t>
          </w:r>
        </w:p>
      </w:docPartBody>
    </w:docPart>
    <w:docPart>
      <w:docPartPr>
        <w:name w:val="4204A8E514C54032BC2E728F6FBF9D5B"/>
        <w:category>
          <w:name w:val="Všeobecné"/>
          <w:gallery w:val="placeholder"/>
        </w:category>
        <w:types>
          <w:type w:val="bbPlcHdr"/>
        </w:types>
        <w:behaviors>
          <w:behavior w:val="content"/>
        </w:behaviors>
        <w:guid w:val="{F3223C81-9DBD-4A64-8A01-2A45FE3F30DB}"/>
      </w:docPartPr>
      <w:docPartBody>
        <w:p w:rsidR="00890F8A" w:rsidRDefault="003F4E2B">
          <w:pPr>
            <w:pStyle w:val="4204A8E514C54032BC2E728F6FBF9D5B"/>
          </w:pPr>
          <w:r w:rsidRPr="00F64F3B">
            <w:rPr>
              <w:rStyle w:val="Zstupntext"/>
              <w:rFonts w:eastAsiaTheme="minorHAnsi"/>
            </w:rPr>
            <w:t>Kliknutím zadáte dátum.</w:t>
          </w:r>
        </w:p>
      </w:docPartBody>
    </w:docPart>
    <w:docPart>
      <w:docPartPr>
        <w:name w:val="771AA623B3F54FDFBA735340172C34E3"/>
        <w:category>
          <w:name w:val="Všeobecné"/>
          <w:gallery w:val="placeholder"/>
        </w:category>
        <w:types>
          <w:type w:val="bbPlcHdr"/>
        </w:types>
        <w:behaviors>
          <w:behavior w:val="content"/>
        </w:behaviors>
        <w:guid w:val="{3F41804D-1DB9-4C23-B503-910A7A131203}"/>
      </w:docPartPr>
      <w:docPartBody>
        <w:p w:rsidR="00890F8A" w:rsidRDefault="003F4E2B">
          <w:pPr>
            <w:pStyle w:val="771AA623B3F54FDFBA735340172C34E3"/>
          </w:pPr>
          <w:r w:rsidRPr="00F64F3B">
            <w:rPr>
              <w:rStyle w:val="Zstupntext"/>
              <w:rFonts w:eastAsiaTheme="minorHAnsi"/>
            </w:rPr>
            <w:t>Kliknutím zadáte dátum.</w:t>
          </w:r>
        </w:p>
      </w:docPartBody>
    </w:docPart>
    <w:docPart>
      <w:docPartPr>
        <w:name w:val="01224E88B4904EF0A96F9F078C1922D0"/>
        <w:category>
          <w:name w:val="Všeobecné"/>
          <w:gallery w:val="placeholder"/>
        </w:category>
        <w:types>
          <w:type w:val="bbPlcHdr"/>
        </w:types>
        <w:behaviors>
          <w:behavior w:val="content"/>
        </w:behaviors>
        <w:guid w:val="{F8B12208-C7A0-4089-9122-6ADED9BD95CF}"/>
      </w:docPartPr>
      <w:docPartBody>
        <w:p w:rsidR="00890F8A" w:rsidRDefault="003F4E2B">
          <w:pPr>
            <w:pStyle w:val="01224E88B4904EF0A96F9F078C1922D0"/>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C4314"/>
    <w:rsid w:val="000C46F9"/>
    <w:rsid w:val="00150F60"/>
    <w:rsid w:val="00197D46"/>
    <w:rsid w:val="001A17EF"/>
    <w:rsid w:val="001D5DF1"/>
    <w:rsid w:val="001E3921"/>
    <w:rsid w:val="001E6DB3"/>
    <w:rsid w:val="00217900"/>
    <w:rsid w:val="00234947"/>
    <w:rsid w:val="002B26D2"/>
    <w:rsid w:val="00396DB6"/>
    <w:rsid w:val="003A3710"/>
    <w:rsid w:val="003F4E2B"/>
    <w:rsid w:val="00413136"/>
    <w:rsid w:val="00607501"/>
    <w:rsid w:val="00694560"/>
    <w:rsid w:val="006E1699"/>
    <w:rsid w:val="007936ED"/>
    <w:rsid w:val="007B2438"/>
    <w:rsid w:val="007D6FB7"/>
    <w:rsid w:val="0083228F"/>
    <w:rsid w:val="00890F8A"/>
    <w:rsid w:val="008C7272"/>
    <w:rsid w:val="008E2108"/>
    <w:rsid w:val="00940CCA"/>
    <w:rsid w:val="009D0ECD"/>
    <w:rsid w:val="00A02E28"/>
    <w:rsid w:val="00A24089"/>
    <w:rsid w:val="00A730BC"/>
    <w:rsid w:val="00B443EF"/>
    <w:rsid w:val="00BA4A6B"/>
    <w:rsid w:val="00BB1FBC"/>
    <w:rsid w:val="00BF022A"/>
    <w:rsid w:val="00CF33B7"/>
    <w:rsid w:val="00D4529E"/>
    <w:rsid w:val="00DC7CA4"/>
    <w:rsid w:val="00DE148F"/>
    <w:rsid w:val="00E26395"/>
    <w:rsid w:val="00E828F7"/>
    <w:rsid w:val="00ED2418"/>
    <w:rsid w:val="00ED731C"/>
    <w:rsid w:val="00F6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34947"/>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 w:type="paragraph" w:customStyle="1" w:styleId="4204A8E514C54032BC2E728F6FBF9D5B">
    <w:name w:val="4204A8E514C54032BC2E728F6FBF9D5B"/>
    <w:rPr>
      <w:lang w:val="sk-SK" w:eastAsia="sk-SK"/>
    </w:rPr>
  </w:style>
  <w:style w:type="paragraph" w:customStyle="1" w:styleId="771AA623B3F54FDFBA735340172C34E3">
    <w:name w:val="771AA623B3F54FDFBA735340172C34E3"/>
    <w:rPr>
      <w:lang w:val="sk-SK" w:eastAsia="sk-SK"/>
    </w:rPr>
  </w:style>
  <w:style w:type="paragraph" w:customStyle="1" w:styleId="01224E88B4904EF0A96F9F078C1922D0">
    <w:name w:val="01224E88B4904EF0A96F9F078C1922D0"/>
    <w:rPr>
      <w:lang w:val="sk-SK"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8645B-E2AF-41BF-AEFC-70C8C7F3F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3231</Words>
  <Characters>18419</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2021-12-17T10:27:00Z</dcterms:created>
  <dcterms:modified xsi:type="dcterms:W3CDTF">2021-12-17T10:27:00Z</dcterms:modified>
</cp:coreProperties>
</file>